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B5" w:rsidRDefault="00CD5EB5" w:rsidP="00FA149A">
      <w:pPr>
        <w:jc w:val="center"/>
        <w:rPr>
          <w:sz w:val="18"/>
        </w:rPr>
      </w:pPr>
      <w:bookmarkStart w:id="0" w:name="_GoBack"/>
      <w:bookmarkEnd w:id="0"/>
    </w:p>
    <w:p w:rsidR="00CD5EB5" w:rsidRDefault="00CD5EB5" w:rsidP="00FA149A">
      <w:pPr>
        <w:jc w:val="center"/>
        <w:rPr>
          <w:sz w:val="18"/>
        </w:rPr>
      </w:pPr>
    </w:p>
    <w:p w:rsidR="00CD5EB5" w:rsidRDefault="00CD5EB5" w:rsidP="00FA149A">
      <w:pPr>
        <w:jc w:val="center"/>
        <w:rPr>
          <w:sz w:val="18"/>
        </w:rPr>
      </w:pPr>
    </w:p>
    <w:p w:rsidR="00EC53F2" w:rsidRPr="00FA149A" w:rsidRDefault="00A23D5B" w:rsidP="00FA149A">
      <w:pPr>
        <w:jc w:val="center"/>
        <w:rPr>
          <w:sz w:val="18"/>
        </w:rPr>
      </w:pPr>
      <w:r>
        <w:rPr>
          <w:noProof/>
          <w:color w:val="0000FF"/>
          <w:lang w:val="en-IE" w:eastAsia="en-IE"/>
        </w:rPr>
        <w:drawing>
          <wp:inline distT="0" distB="0" distL="0" distR="0">
            <wp:extent cx="2857500" cy="790575"/>
            <wp:effectExtent l="0" t="0" r="0" b="0"/>
            <wp:docPr id="1" name="Picture 1" descr="Institute of Technology Blanchardstown">
              <a:hlinkClick xmlns:a="http://schemas.openxmlformats.org/drawingml/2006/main" r:id="rId7" tooltip="&quot;ITB home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titute of Technology Blanchardstown">
                      <a:hlinkClick r:id="rId7" tooltip="&quot;ITB homepag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790575"/>
                    </a:xfrm>
                    <a:prstGeom prst="rect">
                      <a:avLst/>
                    </a:prstGeom>
                    <a:noFill/>
                    <a:ln>
                      <a:noFill/>
                    </a:ln>
                  </pic:spPr>
                </pic:pic>
              </a:graphicData>
            </a:graphic>
          </wp:inline>
        </w:drawing>
      </w:r>
    </w:p>
    <w:p w:rsidR="00EC53F2" w:rsidRPr="00FA149A" w:rsidRDefault="00EC53F2" w:rsidP="001059E5">
      <w:pPr>
        <w:jc w:val="both"/>
        <w:rPr>
          <w:sz w:val="18"/>
        </w:rPr>
      </w:pPr>
    </w:p>
    <w:p w:rsidR="000A23C1" w:rsidRPr="00EC223D" w:rsidRDefault="00D1590D" w:rsidP="007806FE">
      <w:pPr>
        <w:rPr>
          <w:rFonts w:asciiTheme="minorHAnsi" w:hAnsiTheme="minorHAnsi"/>
          <w:b/>
          <w:sz w:val="28"/>
          <w:szCs w:val="28"/>
        </w:rPr>
      </w:pPr>
      <w:r w:rsidRPr="00EC223D">
        <w:rPr>
          <w:rFonts w:asciiTheme="minorHAnsi" w:hAnsiTheme="minorHAnsi"/>
          <w:b/>
          <w:sz w:val="28"/>
          <w:szCs w:val="28"/>
        </w:rPr>
        <w:t>Temporary Wholetime</w:t>
      </w:r>
      <w:r w:rsidR="00AF1BBC" w:rsidRPr="00EC223D">
        <w:rPr>
          <w:rFonts w:asciiTheme="minorHAnsi" w:hAnsiTheme="minorHAnsi"/>
          <w:b/>
          <w:sz w:val="28"/>
          <w:szCs w:val="28"/>
        </w:rPr>
        <w:t xml:space="preserve"> and / or Part Time Pro Rata</w:t>
      </w:r>
      <w:r w:rsidR="006D320F" w:rsidRPr="00EC223D">
        <w:rPr>
          <w:rFonts w:asciiTheme="minorHAnsi" w:hAnsiTheme="minorHAnsi"/>
          <w:b/>
          <w:sz w:val="28"/>
          <w:szCs w:val="28"/>
        </w:rPr>
        <w:t xml:space="preserve"> </w:t>
      </w:r>
      <w:r w:rsidR="00203AA8" w:rsidRPr="00EC223D">
        <w:rPr>
          <w:rFonts w:asciiTheme="minorHAnsi" w:hAnsiTheme="minorHAnsi"/>
          <w:b/>
          <w:sz w:val="28"/>
          <w:szCs w:val="28"/>
        </w:rPr>
        <w:t>Assistant Lecturers</w:t>
      </w:r>
      <w:r w:rsidR="00AF1BBC" w:rsidRPr="00EC223D">
        <w:rPr>
          <w:rFonts w:asciiTheme="minorHAnsi" w:hAnsiTheme="minorHAnsi"/>
          <w:b/>
          <w:sz w:val="28"/>
          <w:szCs w:val="28"/>
        </w:rPr>
        <w:t xml:space="preserve"> </w:t>
      </w:r>
      <w:r w:rsidR="00EC53F2" w:rsidRPr="00EC223D">
        <w:rPr>
          <w:rFonts w:asciiTheme="minorHAnsi" w:hAnsiTheme="minorHAnsi"/>
          <w:b/>
          <w:sz w:val="28"/>
          <w:szCs w:val="28"/>
        </w:rPr>
        <w:t xml:space="preserve">in </w:t>
      </w:r>
      <w:r w:rsidR="00AF1BBC" w:rsidRPr="00EC223D">
        <w:rPr>
          <w:rFonts w:asciiTheme="minorHAnsi" w:hAnsiTheme="minorHAnsi"/>
          <w:b/>
          <w:sz w:val="28"/>
          <w:szCs w:val="28"/>
        </w:rPr>
        <w:t>Creative Digital Media</w:t>
      </w:r>
      <w:r w:rsidR="00EC223D" w:rsidRPr="00EC223D">
        <w:rPr>
          <w:rFonts w:asciiTheme="minorHAnsi" w:hAnsiTheme="minorHAnsi"/>
          <w:b/>
          <w:sz w:val="28"/>
          <w:szCs w:val="28"/>
        </w:rPr>
        <w:t xml:space="preserve"> (</w:t>
      </w:r>
      <w:r w:rsidR="00203AA8" w:rsidRPr="00EC223D">
        <w:rPr>
          <w:rFonts w:asciiTheme="minorHAnsi" w:hAnsiTheme="minorHAnsi"/>
          <w:b/>
          <w:sz w:val="28"/>
          <w:szCs w:val="28"/>
        </w:rPr>
        <w:t>panel</w:t>
      </w:r>
      <w:r w:rsidR="00EC223D" w:rsidRPr="00EC223D">
        <w:rPr>
          <w:rFonts w:asciiTheme="minorHAnsi" w:hAnsiTheme="minorHAnsi"/>
          <w:b/>
          <w:sz w:val="28"/>
          <w:szCs w:val="28"/>
        </w:rPr>
        <w:t>)</w:t>
      </w:r>
    </w:p>
    <w:p w:rsidR="00EC53F2" w:rsidRPr="00EC223D" w:rsidRDefault="00EC53F2" w:rsidP="006D320F">
      <w:pPr>
        <w:jc w:val="center"/>
        <w:rPr>
          <w:rFonts w:asciiTheme="minorHAnsi" w:hAnsiTheme="minorHAnsi"/>
          <w:b/>
          <w:sz w:val="28"/>
          <w:szCs w:val="28"/>
        </w:rPr>
      </w:pPr>
      <w:r w:rsidRPr="00EC223D">
        <w:rPr>
          <w:rFonts w:asciiTheme="minorHAnsi" w:hAnsiTheme="minorHAnsi"/>
          <w:b/>
          <w:sz w:val="28"/>
          <w:szCs w:val="28"/>
        </w:rPr>
        <w:t xml:space="preserve">Ref: </w:t>
      </w:r>
      <w:r w:rsidR="0048476B" w:rsidRPr="00EC223D">
        <w:rPr>
          <w:rFonts w:asciiTheme="minorHAnsi" w:hAnsiTheme="minorHAnsi"/>
          <w:b/>
          <w:sz w:val="28"/>
          <w:szCs w:val="28"/>
        </w:rPr>
        <w:t>P17/</w:t>
      </w:r>
      <w:r w:rsidR="007806FE">
        <w:rPr>
          <w:rFonts w:asciiTheme="minorHAnsi" w:hAnsiTheme="minorHAnsi"/>
          <w:b/>
          <w:sz w:val="28"/>
          <w:szCs w:val="28"/>
        </w:rPr>
        <w:t>35</w:t>
      </w:r>
    </w:p>
    <w:p w:rsidR="00EC53F2" w:rsidRPr="00D4292D" w:rsidRDefault="00EC53F2" w:rsidP="001059E5">
      <w:pPr>
        <w:rPr>
          <w:rFonts w:asciiTheme="minorHAnsi" w:hAnsiTheme="minorHAnsi"/>
          <w:b/>
          <w:sz w:val="32"/>
          <w:szCs w:val="32"/>
        </w:rPr>
      </w:pPr>
    </w:p>
    <w:p w:rsidR="00D4292D" w:rsidRPr="00D4292D" w:rsidRDefault="00D4292D" w:rsidP="001059E5">
      <w:pPr>
        <w:rPr>
          <w:rFonts w:asciiTheme="minorHAnsi" w:hAnsiTheme="minorHAnsi"/>
          <w:color w:val="FF0000"/>
          <w:sz w:val="24"/>
          <w:szCs w:val="24"/>
        </w:rPr>
      </w:pPr>
    </w:p>
    <w:p w:rsidR="00155793" w:rsidRPr="009A4053" w:rsidRDefault="00155793" w:rsidP="00A262D3">
      <w:pPr>
        <w:spacing w:line="276" w:lineRule="auto"/>
        <w:jc w:val="both"/>
        <w:rPr>
          <w:rFonts w:asciiTheme="minorHAnsi" w:hAnsiTheme="minorHAnsi" w:cstheme="minorHAnsi"/>
          <w:sz w:val="24"/>
          <w:szCs w:val="24"/>
          <w:lang w:val="en-IE"/>
        </w:rPr>
      </w:pPr>
      <w:r w:rsidRPr="009A4053">
        <w:rPr>
          <w:rFonts w:asciiTheme="minorHAnsi" w:hAnsiTheme="minorHAnsi" w:cstheme="minorHAnsi"/>
          <w:sz w:val="24"/>
          <w:szCs w:val="24"/>
          <w:lang w:val="en-IE"/>
        </w:rPr>
        <w:t>The successful candidate</w:t>
      </w:r>
      <w:r w:rsidR="00203AA8" w:rsidRPr="009A4053">
        <w:rPr>
          <w:rFonts w:asciiTheme="minorHAnsi" w:hAnsiTheme="minorHAnsi" w:cstheme="minorHAnsi"/>
          <w:sz w:val="24"/>
          <w:szCs w:val="24"/>
          <w:lang w:val="en-IE"/>
        </w:rPr>
        <w:t>(s)</w:t>
      </w:r>
      <w:r w:rsidRPr="009A4053">
        <w:rPr>
          <w:rFonts w:asciiTheme="minorHAnsi" w:hAnsiTheme="minorHAnsi" w:cstheme="minorHAnsi"/>
          <w:sz w:val="24"/>
          <w:szCs w:val="24"/>
          <w:lang w:val="en-IE"/>
        </w:rPr>
        <w:t xml:space="preserve"> will report to the Head of Department of Informatics and the Head of School of Informatics &amp; Engineering.</w:t>
      </w:r>
    </w:p>
    <w:p w:rsidR="00D4292D" w:rsidRPr="009A4053" w:rsidRDefault="00D4292D" w:rsidP="00A262D3">
      <w:pPr>
        <w:pStyle w:val="Default"/>
        <w:spacing w:line="276" w:lineRule="auto"/>
        <w:jc w:val="both"/>
        <w:rPr>
          <w:rFonts w:asciiTheme="minorHAnsi" w:hAnsiTheme="minorHAnsi" w:cstheme="minorHAnsi"/>
        </w:rPr>
      </w:pPr>
    </w:p>
    <w:p w:rsidR="00203AA8" w:rsidRPr="009A4053" w:rsidRDefault="00203AA8" w:rsidP="00A262D3">
      <w:pPr>
        <w:spacing w:line="276" w:lineRule="auto"/>
        <w:jc w:val="both"/>
        <w:rPr>
          <w:rFonts w:asciiTheme="minorHAnsi" w:hAnsiTheme="minorHAnsi" w:cstheme="minorHAnsi"/>
          <w:b/>
          <w:sz w:val="26"/>
          <w:szCs w:val="26"/>
        </w:rPr>
      </w:pPr>
      <w:r w:rsidRPr="009A4053">
        <w:rPr>
          <w:rFonts w:asciiTheme="minorHAnsi" w:hAnsiTheme="minorHAnsi" w:cstheme="minorHAnsi"/>
          <w:b/>
          <w:sz w:val="26"/>
          <w:szCs w:val="26"/>
        </w:rPr>
        <w:t>Technological University for Dublin</w:t>
      </w:r>
    </w:p>
    <w:p w:rsidR="00203AA8" w:rsidRPr="009A4053" w:rsidRDefault="00203AA8" w:rsidP="00A262D3">
      <w:pPr>
        <w:spacing w:line="276" w:lineRule="auto"/>
        <w:jc w:val="both"/>
        <w:rPr>
          <w:rFonts w:asciiTheme="minorHAnsi" w:hAnsiTheme="minorHAnsi" w:cstheme="minorHAnsi"/>
          <w:b/>
          <w:sz w:val="24"/>
          <w:szCs w:val="24"/>
        </w:rPr>
      </w:pPr>
    </w:p>
    <w:p w:rsidR="00203AA8" w:rsidRPr="009A4053" w:rsidRDefault="00203AA8" w:rsidP="00A262D3">
      <w:pPr>
        <w:spacing w:after="240" w:line="276" w:lineRule="auto"/>
        <w:jc w:val="both"/>
        <w:rPr>
          <w:rFonts w:asciiTheme="minorHAnsi" w:hAnsiTheme="minorHAnsi" w:cstheme="minorHAnsi"/>
          <w:sz w:val="24"/>
          <w:szCs w:val="24"/>
        </w:rPr>
      </w:pPr>
      <w:r w:rsidRPr="009A4053">
        <w:rPr>
          <w:rFonts w:asciiTheme="minorHAnsi" w:hAnsiTheme="minorHAnsi" w:cstheme="minorHAnsi"/>
          <w:sz w:val="24"/>
          <w:szCs w:val="24"/>
        </w:rPr>
        <w:t>Following publication of the National Strategy for Higher Education in January 2011, a framework for reform within the Irish Higher Education landscape has been established.  Included in that framework is a different type of University for Ireland – a Technological University.  Three institutions in the Dublin region – Dublin Institute of Technology (DIT), Institute of Technology Tallaght (ITT) and ITB – have come together to explore the benefits of structured co-operation and collaboration and to jointly seek designation as a new unitary university, providing educational opportunities that are practice-based and research-informed.</w:t>
      </w:r>
    </w:p>
    <w:p w:rsidR="00203AA8" w:rsidRPr="009A4053" w:rsidRDefault="00203AA8" w:rsidP="00A262D3">
      <w:pPr>
        <w:spacing w:after="240" w:line="276" w:lineRule="auto"/>
        <w:jc w:val="both"/>
        <w:rPr>
          <w:rFonts w:asciiTheme="minorHAnsi" w:hAnsiTheme="minorHAnsi" w:cstheme="minorHAnsi"/>
          <w:sz w:val="24"/>
          <w:szCs w:val="24"/>
        </w:rPr>
      </w:pPr>
      <w:r w:rsidRPr="009A4053">
        <w:rPr>
          <w:rFonts w:asciiTheme="minorHAnsi" w:hAnsiTheme="minorHAnsi" w:cstheme="minorHAnsi"/>
          <w:sz w:val="24"/>
          <w:szCs w:val="24"/>
        </w:rPr>
        <w:t>DIT, ITB and ITT established a formal alliance in October 2011 and since then colleagues from the three institutions have been working together to develop a programme of work which will culminate in the submission of a joint application for designation as a Technological University.</w:t>
      </w:r>
    </w:p>
    <w:p w:rsidR="00203AA8" w:rsidRPr="009A4053" w:rsidRDefault="00203AA8" w:rsidP="00A262D3">
      <w:pPr>
        <w:spacing w:after="240" w:line="276" w:lineRule="auto"/>
        <w:jc w:val="both"/>
        <w:rPr>
          <w:rFonts w:asciiTheme="minorHAnsi" w:hAnsiTheme="minorHAnsi" w:cstheme="minorHAnsi"/>
          <w:sz w:val="24"/>
          <w:szCs w:val="24"/>
        </w:rPr>
      </w:pPr>
      <w:r w:rsidRPr="009A4053">
        <w:rPr>
          <w:rFonts w:asciiTheme="minorHAnsi" w:hAnsiTheme="minorHAnsi" w:cstheme="minorHAnsi"/>
          <w:sz w:val="24"/>
          <w:szCs w:val="24"/>
        </w:rPr>
        <w:t>The mission of the future ‘Technological University for Dublin’ will focus on providing educational opportunities that are practice-based and research-informed; that meet the diverse needs of learners, reflecting their specific requirements in terms of pace and place; and, in a rapidly changing knowledge environment, prepare them to build meaningful careers throughout their lives.</w:t>
      </w:r>
    </w:p>
    <w:p w:rsidR="00203AA8" w:rsidRPr="009A4053" w:rsidRDefault="00203AA8" w:rsidP="00A262D3">
      <w:pPr>
        <w:spacing w:after="240" w:line="276" w:lineRule="auto"/>
        <w:jc w:val="both"/>
        <w:rPr>
          <w:rFonts w:asciiTheme="minorHAnsi" w:hAnsiTheme="minorHAnsi" w:cstheme="minorHAnsi"/>
          <w:sz w:val="24"/>
          <w:szCs w:val="24"/>
        </w:rPr>
      </w:pPr>
      <w:r w:rsidRPr="009A4053">
        <w:rPr>
          <w:rFonts w:asciiTheme="minorHAnsi" w:hAnsiTheme="minorHAnsi" w:cstheme="minorHAnsi"/>
          <w:sz w:val="24"/>
          <w:szCs w:val="24"/>
        </w:rPr>
        <w:t xml:space="preserve">A web-site has been developed, </w:t>
      </w:r>
      <w:hyperlink r:id="rId9" w:history="1">
        <w:r w:rsidRPr="009A4053">
          <w:rPr>
            <w:rStyle w:val="Hyperlink"/>
            <w:rFonts w:asciiTheme="minorHAnsi" w:hAnsiTheme="minorHAnsi" w:cstheme="minorHAnsi"/>
            <w:sz w:val="24"/>
            <w:szCs w:val="24"/>
          </w:rPr>
          <w:t>www.tu4dublin.ie</w:t>
        </w:r>
      </w:hyperlink>
      <w:r w:rsidRPr="009A4053">
        <w:rPr>
          <w:rFonts w:asciiTheme="minorHAnsi" w:hAnsiTheme="minorHAnsi" w:cstheme="minorHAnsi"/>
          <w:sz w:val="24"/>
          <w:szCs w:val="24"/>
        </w:rPr>
        <w:t>, which provides greater details about the development of the new TU4Dublin.</w:t>
      </w:r>
    </w:p>
    <w:p w:rsidR="00155793" w:rsidRPr="009A4053" w:rsidRDefault="00155793" w:rsidP="00A262D3">
      <w:pPr>
        <w:spacing w:line="276" w:lineRule="auto"/>
        <w:jc w:val="both"/>
        <w:rPr>
          <w:rFonts w:asciiTheme="minorHAnsi" w:hAnsiTheme="minorHAnsi" w:cstheme="minorHAnsi"/>
          <w:b/>
          <w:sz w:val="24"/>
          <w:szCs w:val="24"/>
          <w:u w:val="single"/>
        </w:rPr>
      </w:pPr>
    </w:p>
    <w:p w:rsidR="00EC223D" w:rsidRPr="009A4053" w:rsidRDefault="00EC223D" w:rsidP="00A262D3">
      <w:pPr>
        <w:spacing w:line="276" w:lineRule="auto"/>
        <w:jc w:val="both"/>
        <w:rPr>
          <w:rFonts w:asciiTheme="minorHAnsi" w:hAnsiTheme="minorHAnsi" w:cstheme="minorHAnsi"/>
          <w:b/>
          <w:sz w:val="24"/>
          <w:szCs w:val="24"/>
          <w:u w:val="single"/>
        </w:rPr>
      </w:pPr>
    </w:p>
    <w:p w:rsidR="00EC223D" w:rsidRPr="009A4053" w:rsidRDefault="00EC223D" w:rsidP="00A262D3">
      <w:pPr>
        <w:spacing w:line="276" w:lineRule="auto"/>
        <w:jc w:val="both"/>
        <w:rPr>
          <w:rFonts w:asciiTheme="minorHAnsi" w:hAnsiTheme="minorHAnsi" w:cstheme="minorHAnsi"/>
          <w:b/>
          <w:sz w:val="24"/>
          <w:szCs w:val="24"/>
          <w:u w:val="single"/>
        </w:rPr>
      </w:pPr>
    </w:p>
    <w:p w:rsidR="00EC53F2" w:rsidRPr="009A4053" w:rsidRDefault="00F9032D" w:rsidP="00A262D3">
      <w:pPr>
        <w:spacing w:line="276" w:lineRule="auto"/>
        <w:jc w:val="both"/>
        <w:rPr>
          <w:rFonts w:asciiTheme="minorHAnsi" w:hAnsiTheme="minorHAnsi" w:cstheme="minorHAnsi"/>
          <w:b/>
          <w:sz w:val="26"/>
          <w:szCs w:val="26"/>
        </w:rPr>
      </w:pPr>
      <w:r w:rsidRPr="009A4053">
        <w:rPr>
          <w:rFonts w:asciiTheme="minorHAnsi" w:hAnsiTheme="minorHAnsi" w:cstheme="minorHAnsi"/>
          <w:b/>
          <w:sz w:val="26"/>
          <w:szCs w:val="26"/>
        </w:rPr>
        <w:lastRenderedPageBreak/>
        <w:t>The Role</w:t>
      </w:r>
    </w:p>
    <w:p w:rsidR="006D320F" w:rsidRPr="009A4053" w:rsidRDefault="006D320F" w:rsidP="00A262D3">
      <w:pPr>
        <w:spacing w:line="276" w:lineRule="auto"/>
        <w:jc w:val="both"/>
        <w:rPr>
          <w:rFonts w:asciiTheme="minorHAnsi" w:hAnsiTheme="minorHAnsi" w:cstheme="minorHAnsi"/>
          <w:b/>
          <w:sz w:val="24"/>
          <w:szCs w:val="24"/>
        </w:rPr>
      </w:pPr>
    </w:p>
    <w:p w:rsidR="007E14DA" w:rsidRPr="009A4053" w:rsidRDefault="007E14DA" w:rsidP="00A262D3">
      <w:pPr>
        <w:spacing w:line="276" w:lineRule="auto"/>
        <w:jc w:val="both"/>
        <w:rPr>
          <w:rFonts w:asciiTheme="minorHAnsi" w:hAnsiTheme="minorHAnsi" w:cstheme="minorHAnsi"/>
          <w:sz w:val="24"/>
          <w:szCs w:val="24"/>
          <w:lang w:val="en-IE"/>
        </w:rPr>
      </w:pPr>
      <w:r w:rsidRPr="009A4053">
        <w:rPr>
          <w:rFonts w:asciiTheme="minorHAnsi" w:hAnsiTheme="minorHAnsi" w:cstheme="minorHAnsi"/>
          <w:sz w:val="24"/>
          <w:szCs w:val="24"/>
          <w:lang w:val="en-IE"/>
        </w:rPr>
        <w:t>The Institute of Technology, Blanchardstown, has expanded the development and delivery of comprehensive and high quality education and training programmes for the Creative Digital Media Sector in Ireland. Our programmes are intended to provide practitioners and businesses in the new and growing Irish Digital Media Sector with the necessary skills and competencies to develop in increasingly competitive and sophisticated domestic and international markets. They seek to provide the skills and knowledge necessary to take advantage of the ongoing convergence of entertainment and communications media.</w:t>
      </w:r>
    </w:p>
    <w:p w:rsidR="007E14DA" w:rsidRPr="009A4053" w:rsidRDefault="007E14DA" w:rsidP="00A262D3">
      <w:pPr>
        <w:spacing w:line="276" w:lineRule="auto"/>
        <w:jc w:val="both"/>
        <w:rPr>
          <w:rFonts w:asciiTheme="minorHAnsi" w:hAnsiTheme="minorHAnsi" w:cstheme="minorHAnsi"/>
          <w:sz w:val="24"/>
          <w:szCs w:val="24"/>
          <w:lang w:val="en-IE"/>
        </w:rPr>
      </w:pPr>
    </w:p>
    <w:p w:rsidR="007E14DA" w:rsidRPr="009A4053" w:rsidRDefault="007E14DA" w:rsidP="00A262D3">
      <w:pPr>
        <w:spacing w:line="276" w:lineRule="auto"/>
        <w:jc w:val="both"/>
        <w:rPr>
          <w:rFonts w:asciiTheme="minorHAnsi" w:hAnsiTheme="minorHAnsi" w:cstheme="minorHAnsi"/>
          <w:sz w:val="24"/>
          <w:szCs w:val="24"/>
          <w:lang w:val="en-IE"/>
        </w:rPr>
      </w:pPr>
      <w:r w:rsidRPr="009A4053">
        <w:rPr>
          <w:rFonts w:asciiTheme="minorHAnsi" w:hAnsiTheme="minorHAnsi" w:cstheme="minorHAnsi"/>
          <w:sz w:val="24"/>
          <w:szCs w:val="24"/>
          <w:lang w:val="en-IE"/>
        </w:rPr>
        <w:t>ITB has a particular remit to provide access to our academic programmes to those already employed. Our programmes have work-based and part-time versions, structured and delivered in a way that maximise participation from people seeking to establish a career or to enhance their qualifications with a view to advancement. The benefits to people employed in the sector are a level of Continuity in education and training, enhanced career prospects and opp</w:t>
      </w:r>
      <w:r w:rsidR="00203AA8" w:rsidRPr="009A4053">
        <w:rPr>
          <w:rFonts w:asciiTheme="minorHAnsi" w:hAnsiTheme="minorHAnsi" w:cstheme="minorHAnsi"/>
          <w:sz w:val="24"/>
          <w:szCs w:val="24"/>
          <w:lang w:val="en-IE"/>
        </w:rPr>
        <w:t>ortunity for progression to QQI</w:t>
      </w:r>
      <w:r w:rsidRPr="009A4053">
        <w:rPr>
          <w:rFonts w:asciiTheme="minorHAnsi" w:hAnsiTheme="minorHAnsi" w:cstheme="minorHAnsi"/>
          <w:sz w:val="24"/>
          <w:szCs w:val="24"/>
          <w:lang w:val="en-IE"/>
        </w:rPr>
        <w:t xml:space="preserve"> Level 7 and 8. Employers benefit from the enhanced management skills that are an inherent part of all of our programmes and the high quality training for employees in both technical and soft skills, both leading to enhanced business performance. There will therefore be opportunities to deliver our Creative Digital Media content in these formats.</w:t>
      </w:r>
    </w:p>
    <w:p w:rsidR="007E14DA" w:rsidRPr="009A4053" w:rsidRDefault="007E14DA" w:rsidP="00A262D3">
      <w:pPr>
        <w:pStyle w:val="BodyText"/>
        <w:spacing w:line="276" w:lineRule="auto"/>
        <w:rPr>
          <w:rFonts w:asciiTheme="minorHAnsi" w:hAnsiTheme="minorHAnsi" w:cstheme="minorHAnsi"/>
          <w:szCs w:val="24"/>
          <w:lang w:val="en-IE"/>
        </w:rPr>
      </w:pPr>
    </w:p>
    <w:p w:rsidR="007E14DA" w:rsidRPr="009A4053" w:rsidRDefault="007E14DA" w:rsidP="00A262D3">
      <w:pPr>
        <w:pStyle w:val="BodyText"/>
        <w:spacing w:line="276" w:lineRule="auto"/>
        <w:rPr>
          <w:rFonts w:asciiTheme="minorHAnsi" w:hAnsiTheme="minorHAnsi" w:cstheme="minorHAnsi"/>
          <w:szCs w:val="24"/>
          <w:lang w:val="en-IE"/>
        </w:rPr>
      </w:pPr>
      <w:r w:rsidRPr="009A4053">
        <w:rPr>
          <w:rFonts w:asciiTheme="minorHAnsi" w:hAnsiTheme="minorHAnsi" w:cstheme="minorHAnsi"/>
          <w:szCs w:val="24"/>
          <w:lang w:val="en-IE"/>
        </w:rPr>
        <w:t>The role calls for highly motivated and experienced individuals who will contribute to the development, implementation and delivery of our Creative Digital Media programmes.</w:t>
      </w:r>
    </w:p>
    <w:p w:rsidR="00EC53F2" w:rsidRPr="009A4053" w:rsidRDefault="00EC53F2" w:rsidP="00A262D3">
      <w:pPr>
        <w:pStyle w:val="BodyText"/>
        <w:spacing w:line="276" w:lineRule="auto"/>
        <w:rPr>
          <w:rFonts w:asciiTheme="minorHAnsi" w:hAnsiTheme="minorHAnsi" w:cstheme="minorHAnsi"/>
          <w:szCs w:val="24"/>
        </w:rPr>
      </w:pPr>
    </w:p>
    <w:p w:rsidR="007E14DA" w:rsidRPr="009A4053" w:rsidRDefault="007E14DA" w:rsidP="00A262D3">
      <w:pPr>
        <w:pStyle w:val="BodyText"/>
        <w:spacing w:line="276" w:lineRule="auto"/>
        <w:rPr>
          <w:rFonts w:asciiTheme="minorHAnsi" w:hAnsiTheme="minorHAnsi" w:cstheme="minorHAnsi"/>
          <w:szCs w:val="24"/>
          <w:lang w:val="en-IE"/>
        </w:rPr>
      </w:pPr>
      <w:r w:rsidRPr="009A4053">
        <w:rPr>
          <w:rFonts w:asciiTheme="minorHAnsi" w:hAnsiTheme="minorHAnsi" w:cstheme="minorHAnsi"/>
          <w:szCs w:val="24"/>
          <w:lang w:val="en-IE"/>
        </w:rPr>
        <w:t>The appointee will:</w:t>
      </w:r>
    </w:p>
    <w:p w:rsidR="007E14DA" w:rsidRPr="009A4053" w:rsidRDefault="007E14DA" w:rsidP="00A262D3">
      <w:pPr>
        <w:pStyle w:val="BodyText"/>
        <w:spacing w:line="276" w:lineRule="auto"/>
        <w:rPr>
          <w:rFonts w:asciiTheme="minorHAnsi" w:hAnsiTheme="minorHAnsi" w:cstheme="minorHAnsi"/>
          <w:szCs w:val="24"/>
          <w:lang w:val="en-IE"/>
        </w:rPr>
      </w:pPr>
    </w:p>
    <w:p w:rsidR="007E14DA" w:rsidRPr="009A4053" w:rsidRDefault="007E14DA" w:rsidP="00A262D3">
      <w:pPr>
        <w:pStyle w:val="BodyText"/>
        <w:numPr>
          <w:ilvl w:val="0"/>
          <w:numId w:val="5"/>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Be self motivated, work on their own initiative and as part of multidisciplinary teams;</w:t>
      </w:r>
    </w:p>
    <w:p w:rsidR="007E14DA" w:rsidRPr="009A4053" w:rsidRDefault="007E14DA" w:rsidP="00A262D3">
      <w:pPr>
        <w:pStyle w:val="BodyText"/>
        <w:numPr>
          <w:ilvl w:val="0"/>
          <w:numId w:val="5"/>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Be committed to self-development and Institute wide improvement, in particular in terms of drawing out the creativity of our students and staff;</w:t>
      </w:r>
    </w:p>
    <w:p w:rsidR="007E14DA" w:rsidRPr="009A4053" w:rsidRDefault="007E14DA" w:rsidP="00A262D3">
      <w:pPr>
        <w:pStyle w:val="BodyText"/>
        <w:numPr>
          <w:ilvl w:val="0"/>
          <w:numId w:val="5"/>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Be committed to the development of courses and modules and their delivery as assigned across the day and evening programmes of the Institute.</w:t>
      </w:r>
    </w:p>
    <w:p w:rsidR="007E14DA" w:rsidRPr="009A4053" w:rsidRDefault="007E14DA" w:rsidP="00A262D3">
      <w:pPr>
        <w:pStyle w:val="BodyText"/>
        <w:numPr>
          <w:ilvl w:val="0"/>
          <w:numId w:val="5"/>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Be committed to research in a field related to the appointment.</w:t>
      </w:r>
    </w:p>
    <w:p w:rsidR="007E14DA" w:rsidRPr="009A4053" w:rsidRDefault="007E14DA" w:rsidP="00A262D3">
      <w:pPr>
        <w:pStyle w:val="BodyText"/>
        <w:numPr>
          <w:ilvl w:val="0"/>
          <w:numId w:val="5"/>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Be in a position to play a significant role in the application and development of innovative teaching and learning methodologies for all aspects of Creative Digital Media education including Creativity and Design, Personal and Professional Development, technical skills, and Production.</w:t>
      </w:r>
    </w:p>
    <w:p w:rsidR="00EC53F2" w:rsidRPr="009A4053" w:rsidRDefault="00EC53F2" w:rsidP="00A262D3">
      <w:pPr>
        <w:pStyle w:val="BodyText"/>
        <w:spacing w:line="276" w:lineRule="auto"/>
        <w:rPr>
          <w:rFonts w:asciiTheme="minorHAnsi" w:hAnsiTheme="minorHAnsi" w:cstheme="minorHAnsi"/>
          <w:szCs w:val="24"/>
        </w:rPr>
      </w:pPr>
    </w:p>
    <w:p w:rsidR="00EC223D" w:rsidRPr="009A4053" w:rsidRDefault="00EC223D" w:rsidP="00A262D3">
      <w:pPr>
        <w:pStyle w:val="Heading3"/>
        <w:spacing w:line="276" w:lineRule="auto"/>
        <w:jc w:val="both"/>
        <w:rPr>
          <w:rFonts w:asciiTheme="minorHAnsi" w:hAnsiTheme="minorHAnsi" w:cstheme="minorHAnsi"/>
          <w:sz w:val="24"/>
          <w:szCs w:val="24"/>
        </w:rPr>
      </w:pPr>
    </w:p>
    <w:p w:rsidR="00EC223D" w:rsidRPr="009A4053" w:rsidRDefault="00EC223D" w:rsidP="00A262D3">
      <w:pPr>
        <w:pStyle w:val="Heading3"/>
        <w:spacing w:line="276" w:lineRule="auto"/>
        <w:jc w:val="both"/>
        <w:rPr>
          <w:rFonts w:asciiTheme="minorHAnsi" w:hAnsiTheme="minorHAnsi" w:cstheme="minorHAnsi"/>
          <w:sz w:val="24"/>
          <w:szCs w:val="24"/>
        </w:rPr>
      </w:pPr>
    </w:p>
    <w:p w:rsidR="00EC53F2" w:rsidRPr="009A4053" w:rsidRDefault="00EC53F2" w:rsidP="00A262D3">
      <w:pPr>
        <w:pStyle w:val="Heading3"/>
        <w:spacing w:line="276" w:lineRule="auto"/>
        <w:jc w:val="both"/>
        <w:rPr>
          <w:rFonts w:asciiTheme="minorHAnsi" w:hAnsiTheme="minorHAnsi" w:cstheme="minorHAnsi"/>
          <w:sz w:val="26"/>
          <w:szCs w:val="26"/>
        </w:rPr>
      </w:pPr>
      <w:r w:rsidRPr="009A4053">
        <w:rPr>
          <w:rFonts w:asciiTheme="minorHAnsi" w:hAnsiTheme="minorHAnsi" w:cstheme="minorHAnsi"/>
          <w:sz w:val="26"/>
          <w:szCs w:val="26"/>
        </w:rPr>
        <w:lastRenderedPageBreak/>
        <w:t>Duties</w:t>
      </w:r>
    </w:p>
    <w:p w:rsidR="00EC53F2" w:rsidRPr="009A4053" w:rsidRDefault="00EC53F2" w:rsidP="00A262D3">
      <w:pPr>
        <w:spacing w:line="276" w:lineRule="auto"/>
        <w:jc w:val="both"/>
        <w:rPr>
          <w:rFonts w:asciiTheme="minorHAnsi" w:hAnsiTheme="minorHAnsi" w:cstheme="minorHAnsi"/>
          <w:sz w:val="24"/>
          <w:szCs w:val="24"/>
        </w:rPr>
      </w:pPr>
    </w:p>
    <w:p w:rsidR="00EC53F2" w:rsidRPr="009A4053" w:rsidRDefault="00EC53F2" w:rsidP="00A262D3">
      <w:p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 xml:space="preserve">The appointee will play an active role in the academic direction of courses including teaching, research, academic assessment and academic administration.  The appointee should carry out such duties as are assigned in accordance with collective agreements arrived at from time to time and authorized by the Minister of Education </w:t>
      </w:r>
      <w:r w:rsidR="003C7654" w:rsidRPr="009A4053">
        <w:rPr>
          <w:rFonts w:asciiTheme="minorHAnsi" w:hAnsiTheme="minorHAnsi" w:cstheme="minorHAnsi"/>
          <w:sz w:val="24"/>
          <w:szCs w:val="24"/>
        </w:rPr>
        <w:t>&amp;</w:t>
      </w:r>
      <w:r w:rsidRPr="009A4053">
        <w:rPr>
          <w:rFonts w:asciiTheme="minorHAnsi" w:hAnsiTheme="minorHAnsi" w:cstheme="minorHAnsi"/>
          <w:sz w:val="24"/>
          <w:szCs w:val="24"/>
        </w:rPr>
        <w:t xml:space="preserve"> Skills including but not limited to:-</w:t>
      </w:r>
    </w:p>
    <w:p w:rsidR="00EC53F2" w:rsidRPr="009A4053" w:rsidRDefault="00EC53F2" w:rsidP="00A262D3">
      <w:pPr>
        <w:pStyle w:val="BodyText"/>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Teaching such assigned classes as deemed appropriate by management of the Institute, day or evening, up to six hundred and thirty hours per annum including supervision of post-graduate students where appropriate.  There will be a norm of eighteen class contact hours per week, which may be varied from sixteen to twenty in consultation with the lecturer. Where a lecturer is supervising a Tutor/Demonstrator, a reduction in teaching hours will be applied on the basis of one-hour reduction per three hours demonstration/tutorials supervised;</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Carrying out assessments, monitoring and evaluation of examinations work, and providing an academic and consultative support to students in their learning activities;</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Providing academic input on existing and new courses and course development;</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Engaging in research, consultancy and development work as appropriate;</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Participating in committees appropriate to courses and meetings convened by management;</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Maintaining appropriate records and making available information as required by management;</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Engaging in promotion including student recruitment as appropriate;</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Participating in development, implementation and maintenance of academic quality assurance arrangements;</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Participating in appropriate activities necessary to the development of their Department/School and the Institute;</w:t>
      </w:r>
    </w:p>
    <w:p w:rsidR="00EC53F2" w:rsidRPr="009A4053" w:rsidRDefault="00EC53F2" w:rsidP="00A262D3">
      <w:pPr>
        <w:pStyle w:val="BodyText"/>
        <w:tabs>
          <w:tab w:val="clear" w:pos="2880"/>
          <w:tab w:val="left" w:pos="6521"/>
        </w:tabs>
        <w:spacing w:line="276" w:lineRule="auto"/>
        <w:rPr>
          <w:rFonts w:asciiTheme="minorHAnsi" w:hAnsiTheme="minorHAnsi" w:cstheme="minorHAnsi"/>
          <w:szCs w:val="24"/>
        </w:rPr>
      </w:pPr>
    </w:p>
    <w:p w:rsidR="00EC53F2" w:rsidRPr="009A4053" w:rsidRDefault="00EC53F2" w:rsidP="00A262D3">
      <w:pPr>
        <w:pStyle w:val="BodyText"/>
        <w:numPr>
          <w:ilvl w:val="0"/>
          <w:numId w:val="1"/>
        </w:numPr>
        <w:tabs>
          <w:tab w:val="clear" w:pos="2880"/>
          <w:tab w:val="left" w:pos="6521"/>
        </w:tabs>
        <w:spacing w:line="276" w:lineRule="auto"/>
        <w:rPr>
          <w:rFonts w:asciiTheme="minorHAnsi" w:hAnsiTheme="minorHAnsi" w:cstheme="minorHAnsi"/>
          <w:szCs w:val="24"/>
        </w:rPr>
      </w:pPr>
      <w:r w:rsidRPr="009A4053">
        <w:rPr>
          <w:rFonts w:asciiTheme="minorHAnsi" w:hAnsiTheme="minorHAnsi" w:cstheme="minorHAnsi"/>
          <w:szCs w:val="24"/>
        </w:rPr>
        <w:t xml:space="preserve">Directing and supervising the work of Tutor/Demonstrator and taking academic responsibility for the academic standards of this work. </w:t>
      </w:r>
    </w:p>
    <w:p w:rsidR="00EC53F2" w:rsidRPr="009A4053" w:rsidRDefault="00EC53F2" w:rsidP="00A262D3">
      <w:pPr>
        <w:pStyle w:val="BodyTextIndent"/>
        <w:spacing w:line="276" w:lineRule="auto"/>
        <w:ind w:left="0" w:firstLine="0"/>
        <w:rPr>
          <w:rFonts w:asciiTheme="minorHAnsi" w:hAnsiTheme="minorHAnsi" w:cstheme="minorHAnsi"/>
          <w:color w:val="auto"/>
          <w:sz w:val="24"/>
          <w:szCs w:val="24"/>
        </w:rPr>
      </w:pPr>
    </w:p>
    <w:p w:rsidR="00EC223D" w:rsidRPr="009A4053" w:rsidRDefault="00EC223D" w:rsidP="00A262D3">
      <w:pPr>
        <w:spacing w:line="276" w:lineRule="auto"/>
        <w:jc w:val="both"/>
        <w:rPr>
          <w:rFonts w:asciiTheme="minorHAnsi" w:hAnsiTheme="minorHAnsi" w:cstheme="minorHAnsi"/>
          <w:sz w:val="24"/>
          <w:szCs w:val="24"/>
        </w:rPr>
      </w:pPr>
    </w:p>
    <w:p w:rsidR="00EC53F2" w:rsidRPr="009A4053" w:rsidRDefault="00EC53F2" w:rsidP="00A262D3">
      <w:p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lastRenderedPageBreak/>
        <w:t>The performance of these duties will require attendance in addition to class contact hours during the normal working week.</w:t>
      </w:r>
    </w:p>
    <w:p w:rsidR="00EC53F2" w:rsidRPr="009A4053" w:rsidRDefault="00EC53F2" w:rsidP="00A262D3">
      <w:pPr>
        <w:spacing w:line="276" w:lineRule="auto"/>
        <w:jc w:val="both"/>
        <w:rPr>
          <w:rFonts w:asciiTheme="minorHAnsi" w:hAnsiTheme="minorHAnsi" w:cstheme="minorHAnsi"/>
          <w:sz w:val="24"/>
          <w:szCs w:val="24"/>
        </w:rPr>
      </w:pPr>
    </w:p>
    <w:p w:rsidR="00EC53F2" w:rsidRPr="009A4053" w:rsidRDefault="00EC53F2" w:rsidP="00A262D3">
      <w:pPr>
        <w:numPr>
          <w:ins w:id="1" w:author="Unknown" w:date="2001-04-04T12:42:00Z"/>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The appointee shall carry out lawful instructions of the President or authorised Officer and comply with the requirements and regulations of the Minister for Education and Skills</w:t>
      </w:r>
    </w:p>
    <w:p w:rsidR="003C7654" w:rsidRPr="009A4053" w:rsidRDefault="003C7654" w:rsidP="00A262D3">
      <w:pPr>
        <w:spacing w:line="276" w:lineRule="auto"/>
        <w:jc w:val="both"/>
        <w:rPr>
          <w:rFonts w:asciiTheme="minorHAnsi" w:hAnsiTheme="minorHAnsi" w:cstheme="minorHAnsi"/>
          <w:sz w:val="24"/>
          <w:szCs w:val="24"/>
        </w:rPr>
      </w:pPr>
    </w:p>
    <w:p w:rsidR="00EC223D" w:rsidRPr="009A4053" w:rsidRDefault="00EC223D" w:rsidP="00A262D3">
      <w:pPr>
        <w:pStyle w:val="Heading3"/>
        <w:spacing w:line="276" w:lineRule="auto"/>
        <w:jc w:val="both"/>
        <w:rPr>
          <w:rFonts w:asciiTheme="minorHAnsi" w:hAnsiTheme="minorHAnsi" w:cstheme="minorHAnsi"/>
          <w:sz w:val="24"/>
          <w:szCs w:val="24"/>
        </w:rPr>
      </w:pPr>
    </w:p>
    <w:p w:rsidR="00EC53F2" w:rsidRPr="009A4053" w:rsidRDefault="00EC223D" w:rsidP="00A262D3">
      <w:pPr>
        <w:pStyle w:val="Heading3"/>
        <w:spacing w:line="276" w:lineRule="auto"/>
        <w:jc w:val="both"/>
        <w:rPr>
          <w:rFonts w:asciiTheme="minorHAnsi" w:hAnsiTheme="minorHAnsi" w:cstheme="minorHAnsi"/>
          <w:sz w:val="26"/>
          <w:szCs w:val="26"/>
          <w:lang w:val="en-IE"/>
        </w:rPr>
      </w:pPr>
      <w:r w:rsidRPr="009A4053">
        <w:rPr>
          <w:rFonts w:asciiTheme="minorHAnsi" w:hAnsiTheme="minorHAnsi" w:cstheme="minorHAnsi"/>
          <w:sz w:val="26"/>
          <w:szCs w:val="26"/>
        </w:rPr>
        <w:t>Qualifications</w:t>
      </w:r>
      <w:r w:rsidR="00EC53F2" w:rsidRPr="009A4053">
        <w:rPr>
          <w:rFonts w:asciiTheme="minorHAnsi" w:hAnsiTheme="minorHAnsi" w:cstheme="minorHAnsi"/>
          <w:sz w:val="26"/>
          <w:szCs w:val="26"/>
        </w:rPr>
        <w:t xml:space="preserve"> </w:t>
      </w:r>
      <w:r w:rsidRPr="009A4053">
        <w:rPr>
          <w:rFonts w:asciiTheme="minorHAnsi" w:hAnsiTheme="minorHAnsi" w:cstheme="minorHAnsi"/>
          <w:sz w:val="26"/>
          <w:szCs w:val="26"/>
        </w:rPr>
        <w:t>(Essential)</w:t>
      </w:r>
      <w:r w:rsidR="00EC53F2" w:rsidRPr="009A4053">
        <w:rPr>
          <w:rFonts w:asciiTheme="minorHAnsi" w:hAnsiTheme="minorHAnsi" w:cstheme="minorHAnsi"/>
          <w:sz w:val="26"/>
          <w:szCs w:val="26"/>
        </w:rPr>
        <w:t xml:space="preserve">     </w:t>
      </w:r>
      <w:r w:rsidR="00EC53F2" w:rsidRPr="009A4053">
        <w:rPr>
          <w:rFonts w:asciiTheme="minorHAnsi" w:hAnsiTheme="minorHAnsi" w:cstheme="minorHAnsi"/>
          <w:sz w:val="26"/>
          <w:szCs w:val="26"/>
          <w:lang w:val="en-IE"/>
        </w:rPr>
        <w:t xml:space="preserve">                                                               </w:t>
      </w:r>
    </w:p>
    <w:p w:rsidR="00EC53F2" w:rsidRPr="009A4053" w:rsidRDefault="00EC53F2" w:rsidP="00A262D3">
      <w:pPr>
        <w:spacing w:line="276" w:lineRule="auto"/>
        <w:jc w:val="both"/>
        <w:rPr>
          <w:rFonts w:asciiTheme="minorHAnsi" w:hAnsiTheme="minorHAnsi" w:cstheme="minorHAnsi"/>
          <w:sz w:val="24"/>
          <w:szCs w:val="24"/>
        </w:rPr>
      </w:pPr>
    </w:p>
    <w:p w:rsidR="007E14DA" w:rsidRPr="009A4053" w:rsidRDefault="007E14DA" w:rsidP="00A262D3">
      <w:pPr>
        <w:pStyle w:val="BodyText"/>
        <w:numPr>
          <w:ilvl w:val="0"/>
          <w:numId w:val="2"/>
        </w:numPr>
        <w:spacing w:line="276" w:lineRule="auto"/>
        <w:rPr>
          <w:rFonts w:asciiTheme="minorHAnsi" w:hAnsiTheme="minorHAnsi" w:cstheme="minorHAnsi"/>
          <w:szCs w:val="24"/>
          <w:lang w:val="en-IE"/>
        </w:rPr>
      </w:pPr>
      <w:r w:rsidRPr="009A4053">
        <w:rPr>
          <w:rFonts w:asciiTheme="minorHAnsi" w:hAnsiTheme="minorHAnsi" w:cstheme="minorHAnsi"/>
          <w:szCs w:val="24"/>
          <w:lang w:val="en-IE"/>
        </w:rPr>
        <w:t>An honours primary degree (second class or higher) in Creative Digital Media or an equivalent degree with a high creativity and Digital Media content.</w:t>
      </w:r>
    </w:p>
    <w:p w:rsidR="00EC53F2" w:rsidRPr="009A4053" w:rsidRDefault="00EC53F2" w:rsidP="00A262D3">
      <w:pPr>
        <w:pStyle w:val="BodyText"/>
        <w:spacing w:line="276" w:lineRule="auto"/>
        <w:rPr>
          <w:rFonts w:asciiTheme="minorHAnsi" w:hAnsiTheme="minorHAnsi" w:cstheme="minorHAnsi"/>
          <w:szCs w:val="24"/>
        </w:rPr>
      </w:pPr>
    </w:p>
    <w:p w:rsidR="00EC53F2" w:rsidRPr="009A4053" w:rsidRDefault="00EC53F2" w:rsidP="00A262D3">
      <w:pPr>
        <w:pStyle w:val="BodyText"/>
        <w:numPr>
          <w:ilvl w:val="0"/>
          <w:numId w:val="2"/>
        </w:numPr>
        <w:spacing w:line="276" w:lineRule="auto"/>
        <w:rPr>
          <w:rFonts w:asciiTheme="minorHAnsi" w:hAnsiTheme="minorHAnsi" w:cstheme="minorHAnsi"/>
          <w:szCs w:val="24"/>
        </w:rPr>
      </w:pPr>
      <w:r w:rsidRPr="009A4053">
        <w:rPr>
          <w:rFonts w:asciiTheme="minorHAnsi" w:hAnsiTheme="minorHAnsi" w:cstheme="minorHAnsi"/>
          <w:szCs w:val="24"/>
        </w:rPr>
        <w:t>Not less than three years relevant experience subsequent to obt</w:t>
      </w:r>
      <w:r w:rsidR="00AB77A7" w:rsidRPr="009A4053">
        <w:rPr>
          <w:rFonts w:asciiTheme="minorHAnsi" w:hAnsiTheme="minorHAnsi" w:cstheme="minorHAnsi"/>
          <w:szCs w:val="24"/>
        </w:rPr>
        <w:t>aining the above qualification</w:t>
      </w:r>
    </w:p>
    <w:p w:rsidR="00EC53F2" w:rsidRPr="009A4053" w:rsidRDefault="00EC53F2" w:rsidP="00A262D3">
      <w:pPr>
        <w:pStyle w:val="BodyText"/>
        <w:spacing w:line="276" w:lineRule="auto"/>
        <w:rPr>
          <w:rFonts w:asciiTheme="minorHAnsi" w:hAnsiTheme="minorHAnsi" w:cstheme="minorHAnsi"/>
          <w:szCs w:val="24"/>
        </w:rPr>
      </w:pPr>
    </w:p>
    <w:p w:rsidR="006338F6" w:rsidRPr="009A4053" w:rsidRDefault="00EC223D" w:rsidP="00A262D3">
      <w:pPr>
        <w:pStyle w:val="Heading3"/>
        <w:spacing w:line="276" w:lineRule="auto"/>
        <w:jc w:val="both"/>
        <w:rPr>
          <w:rFonts w:asciiTheme="minorHAnsi" w:hAnsiTheme="minorHAnsi" w:cstheme="minorHAnsi"/>
          <w:sz w:val="26"/>
          <w:szCs w:val="26"/>
        </w:rPr>
      </w:pPr>
      <w:r w:rsidRPr="009A4053">
        <w:rPr>
          <w:rFonts w:asciiTheme="minorHAnsi" w:hAnsiTheme="minorHAnsi" w:cstheme="minorHAnsi"/>
          <w:sz w:val="26"/>
          <w:szCs w:val="26"/>
        </w:rPr>
        <w:t>Desirable</w:t>
      </w:r>
    </w:p>
    <w:p w:rsidR="00393185" w:rsidRPr="009A4053" w:rsidRDefault="00393185" w:rsidP="00A262D3">
      <w:pPr>
        <w:spacing w:line="276" w:lineRule="auto"/>
        <w:jc w:val="both"/>
        <w:rPr>
          <w:rFonts w:asciiTheme="minorHAnsi" w:hAnsiTheme="minorHAnsi" w:cstheme="minorHAnsi"/>
          <w:sz w:val="24"/>
          <w:szCs w:val="24"/>
        </w:rPr>
      </w:pPr>
    </w:p>
    <w:p w:rsidR="00393185" w:rsidRPr="009A4053" w:rsidRDefault="00393185" w:rsidP="00A262D3">
      <w:pPr>
        <w:spacing w:line="276" w:lineRule="auto"/>
        <w:jc w:val="both"/>
        <w:rPr>
          <w:rFonts w:asciiTheme="minorHAnsi" w:hAnsiTheme="minorHAnsi" w:cstheme="minorHAnsi"/>
          <w:kern w:val="20"/>
          <w:sz w:val="24"/>
          <w:szCs w:val="24"/>
        </w:rPr>
      </w:pPr>
      <w:r w:rsidRPr="009A4053">
        <w:rPr>
          <w:rFonts w:asciiTheme="minorHAnsi" w:hAnsiTheme="minorHAnsi" w:cstheme="minorHAnsi"/>
          <w:sz w:val="24"/>
          <w:szCs w:val="24"/>
        </w:rPr>
        <w:t xml:space="preserve">Successful candidates will ideally also have a relevant higher qualification (Masters or PhD) or equivalent professional qualification </w:t>
      </w:r>
      <w:r w:rsidRPr="009A4053">
        <w:rPr>
          <w:rFonts w:asciiTheme="minorHAnsi" w:hAnsiTheme="minorHAnsi" w:cstheme="minorHAnsi"/>
          <w:kern w:val="20"/>
          <w:sz w:val="24"/>
          <w:szCs w:val="24"/>
        </w:rPr>
        <w:t>, and;</w:t>
      </w:r>
    </w:p>
    <w:p w:rsidR="00393185" w:rsidRPr="009A4053" w:rsidRDefault="00393185" w:rsidP="00A262D3">
      <w:pPr>
        <w:spacing w:line="276" w:lineRule="auto"/>
        <w:jc w:val="both"/>
        <w:rPr>
          <w:rFonts w:asciiTheme="minorHAnsi" w:hAnsiTheme="minorHAnsi" w:cstheme="minorHAnsi"/>
          <w:kern w:val="20"/>
          <w:sz w:val="24"/>
          <w:szCs w:val="24"/>
        </w:rPr>
      </w:pPr>
    </w:p>
    <w:p w:rsidR="00393185" w:rsidRPr="009A4053" w:rsidRDefault="00393185" w:rsidP="00A262D3">
      <w:pPr>
        <w:numPr>
          <w:ilvl w:val="0"/>
          <w:numId w:val="15"/>
        </w:numPr>
        <w:spacing w:line="276" w:lineRule="auto"/>
        <w:jc w:val="both"/>
        <w:rPr>
          <w:rFonts w:asciiTheme="minorHAnsi" w:hAnsiTheme="minorHAnsi" w:cstheme="minorHAnsi"/>
          <w:kern w:val="20"/>
          <w:sz w:val="24"/>
          <w:szCs w:val="24"/>
        </w:rPr>
      </w:pPr>
      <w:r w:rsidRPr="009A4053">
        <w:rPr>
          <w:rFonts w:asciiTheme="minorHAnsi" w:hAnsiTheme="minorHAnsi" w:cstheme="minorHAnsi"/>
          <w:kern w:val="20"/>
          <w:sz w:val="24"/>
          <w:szCs w:val="24"/>
        </w:rPr>
        <w:t>A record of research &amp; publication in a relevant field;</w:t>
      </w:r>
    </w:p>
    <w:p w:rsidR="007E14DA" w:rsidRPr="009A4053" w:rsidRDefault="007E14DA" w:rsidP="00A262D3">
      <w:pPr>
        <w:numPr>
          <w:ilvl w:val="0"/>
          <w:numId w:val="9"/>
        </w:numPr>
        <w:spacing w:line="276" w:lineRule="auto"/>
        <w:jc w:val="both"/>
        <w:outlineLvl w:val="0"/>
        <w:rPr>
          <w:rFonts w:asciiTheme="minorHAnsi" w:hAnsiTheme="minorHAnsi" w:cstheme="minorHAnsi"/>
          <w:sz w:val="24"/>
          <w:szCs w:val="24"/>
          <w:lang w:val="en-IE"/>
        </w:rPr>
      </w:pPr>
      <w:r w:rsidRPr="009A4053">
        <w:rPr>
          <w:rFonts w:asciiTheme="minorHAnsi" w:hAnsiTheme="minorHAnsi" w:cstheme="minorHAnsi"/>
          <w:sz w:val="24"/>
          <w:szCs w:val="24"/>
          <w:lang w:val="en-IE"/>
        </w:rPr>
        <w:t>A high level of ability in the practical application of Digital Media skills and techniques</w:t>
      </w:r>
    </w:p>
    <w:p w:rsidR="007E14DA" w:rsidRPr="009A4053" w:rsidRDefault="007E14DA" w:rsidP="00A262D3">
      <w:pPr>
        <w:numPr>
          <w:ilvl w:val="0"/>
          <w:numId w:val="9"/>
        </w:numPr>
        <w:spacing w:line="276" w:lineRule="auto"/>
        <w:jc w:val="both"/>
        <w:outlineLvl w:val="0"/>
        <w:rPr>
          <w:rFonts w:asciiTheme="minorHAnsi" w:hAnsiTheme="minorHAnsi" w:cstheme="minorHAnsi"/>
          <w:sz w:val="24"/>
          <w:szCs w:val="24"/>
          <w:lang w:val="en-IE"/>
        </w:rPr>
      </w:pPr>
      <w:r w:rsidRPr="009A4053">
        <w:rPr>
          <w:rFonts w:asciiTheme="minorHAnsi" w:hAnsiTheme="minorHAnsi" w:cstheme="minorHAnsi"/>
          <w:sz w:val="24"/>
          <w:szCs w:val="24"/>
          <w:lang w:val="en-IE"/>
        </w:rPr>
        <w:t>Membership of professional body/organisation</w:t>
      </w:r>
    </w:p>
    <w:p w:rsidR="007E14DA" w:rsidRPr="009A4053" w:rsidRDefault="007E14DA" w:rsidP="00A262D3">
      <w:pPr>
        <w:numPr>
          <w:ilvl w:val="0"/>
          <w:numId w:val="9"/>
        </w:numPr>
        <w:spacing w:line="276" w:lineRule="auto"/>
        <w:jc w:val="both"/>
        <w:outlineLvl w:val="0"/>
        <w:rPr>
          <w:rFonts w:asciiTheme="minorHAnsi" w:hAnsiTheme="minorHAnsi" w:cstheme="minorHAnsi"/>
          <w:sz w:val="24"/>
          <w:szCs w:val="24"/>
          <w:lang w:val="en-IE"/>
        </w:rPr>
      </w:pPr>
      <w:r w:rsidRPr="009A4053">
        <w:rPr>
          <w:rFonts w:asciiTheme="minorHAnsi" w:hAnsiTheme="minorHAnsi" w:cstheme="minorHAnsi"/>
          <w:sz w:val="24"/>
          <w:szCs w:val="24"/>
          <w:lang w:val="en-IE"/>
        </w:rPr>
        <w:t>Expertise in one or more of the following areas:</w:t>
      </w:r>
    </w:p>
    <w:p w:rsidR="007E14DA" w:rsidRPr="009A4053" w:rsidRDefault="007E14DA" w:rsidP="00A262D3">
      <w:pPr>
        <w:pStyle w:val="ListParagraph"/>
        <w:spacing w:line="276" w:lineRule="auto"/>
        <w:jc w:val="both"/>
        <w:rPr>
          <w:rFonts w:asciiTheme="minorHAnsi" w:hAnsiTheme="minorHAnsi" w:cstheme="minorHAnsi"/>
          <w:sz w:val="24"/>
          <w:szCs w:val="24"/>
          <w:lang w:val="en-IE"/>
        </w:rPr>
      </w:pP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User Experience (UX) design</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Graphic Design and Illustration</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lang w:val="en-IE" w:eastAsia="en-IE"/>
        </w:rPr>
      </w:pPr>
      <w:r w:rsidRPr="009A4053">
        <w:rPr>
          <w:rFonts w:asciiTheme="minorHAnsi" w:hAnsiTheme="minorHAnsi" w:cstheme="minorHAnsi"/>
          <w:sz w:val="24"/>
          <w:szCs w:val="24"/>
        </w:rPr>
        <w:t>Virtual reality and next generation technology</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Game and Interactive Development</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Web architecture and frameworks</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Mobile development</w:t>
      </w:r>
    </w:p>
    <w:p w:rsidR="00752BAF" w:rsidRPr="009A4053" w:rsidRDefault="00752BAF" w:rsidP="00A262D3">
      <w:pPr>
        <w:pStyle w:val="ListParagraph"/>
        <w:numPr>
          <w:ilvl w:val="0"/>
          <w:numId w:val="13"/>
        </w:numPr>
        <w:spacing w:line="276" w:lineRule="auto"/>
        <w:jc w:val="both"/>
        <w:rPr>
          <w:rFonts w:asciiTheme="minorHAnsi" w:hAnsiTheme="minorHAnsi" w:cstheme="minorHAnsi"/>
          <w:sz w:val="24"/>
          <w:szCs w:val="24"/>
        </w:rPr>
      </w:pPr>
      <w:r w:rsidRPr="009A4053">
        <w:rPr>
          <w:rFonts w:asciiTheme="minorHAnsi" w:hAnsiTheme="minorHAnsi" w:cstheme="minorHAnsi"/>
          <w:sz w:val="24"/>
          <w:szCs w:val="24"/>
        </w:rPr>
        <w:t>Design methodologies</w:t>
      </w:r>
    </w:p>
    <w:p w:rsidR="00752BAF" w:rsidRPr="00D34D11" w:rsidRDefault="00752BAF" w:rsidP="00A262D3">
      <w:pPr>
        <w:pStyle w:val="ListParagraph"/>
        <w:numPr>
          <w:ilvl w:val="0"/>
          <w:numId w:val="13"/>
        </w:numPr>
        <w:spacing w:line="276" w:lineRule="auto"/>
        <w:jc w:val="both"/>
        <w:rPr>
          <w:rFonts w:asciiTheme="minorHAnsi" w:eastAsiaTheme="minorHAnsi" w:hAnsiTheme="minorHAnsi" w:cstheme="minorHAnsi"/>
          <w:sz w:val="24"/>
          <w:szCs w:val="24"/>
        </w:rPr>
      </w:pPr>
      <w:r w:rsidRPr="009A4053">
        <w:rPr>
          <w:rFonts w:asciiTheme="minorHAnsi" w:hAnsiTheme="minorHAnsi" w:cstheme="minorHAnsi"/>
          <w:sz w:val="24"/>
          <w:szCs w:val="24"/>
        </w:rPr>
        <w:t>Video and Audio production</w:t>
      </w:r>
    </w:p>
    <w:p w:rsidR="00D34D11" w:rsidRPr="009A4053" w:rsidRDefault="00D34D11" w:rsidP="00A262D3">
      <w:pPr>
        <w:pStyle w:val="ListParagraph"/>
        <w:numPr>
          <w:ilvl w:val="0"/>
          <w:numId w:val="13"/>
        </w:numPr>
        <w:spacing w:line="276" w:lineRule="auto"/>
        <w:jc w:val="both"/>
        <w:rPr>
          <w:rFonts w:asciiTheme="minorHAnsi" w:eastAsiaTheme="minorHAnsi" w:hAnsiTheme="minorHAnsi" w:cstheme="minorHAnsi"/>
          <w:sz w:val="24"/>
          <w:szCs w:val="24"/>
        </w:rPr>
      </w:pPr>
      <w:r>
        <w:rPr>
          <w:rFonts w:asciiTheme="minorHAnsi" w:hAnsiTheme="minorHAnsi" w:cstheme="minorHAnsi"/>
          <w:sz w:val="24"/>
          <w:szCs w:val="24"/>
        </w:rPr>
        <w:t>Digital marketing and advertising</w:t>
      </w:r>
    </w:p>
    <w:p w:rsidR="00D4292D" w:rsidRPr="009A4053" w:rsidRDefault="00D4292D" w:rsidP="00A262D3">
      <w:pPr>
        <w:spacing w:line="276" w:lineRule="auto"/>
        <w:ind w:left="1418"/>
        <w:jc w:val="both"/>
        <w:outlineLvl w:val="0"/>
        <w:rPr>
          <w:rFonts w:asciiTheme="minorHAnsi" w:hAnsiTheme="minorHAnsi" w:cstheme="minorHAnsi"/>
          <w:sz w:val="24"/>
          <w:szCs w:val="24"/>
          <w:lang w:val="en-IE"/>
        </w:rPr>
      </w:pPr>
    </w:p>
    <w:p w:rsidR="007E14DA" w:rsidRPr="009A4053" w:rsidRDefault="007E14DA" w:rsidP="00A262D3">
      <w:pPr>
        <w:spacing w:line="276" w:lineRule="auto"/>
        <w:ind w:left="1418"/>
        <w:jc w:val="both"/>
        <w:rPr>
          <w:rFonts w:asciiTheme="minorHAnsi" w:hAnsiTheme="minorHAnsi" w:cstheme="minorHAnsi"/>
          <w:sz w:val="24"/>
          <w:szCs w:val="24"/>
          <w:lang w:val="en-IE"/>
        </w:rPr>
      </w:pPr>
    </w:p>
    <w:p w:rsidR="00EC223D" w:rsidRPr="009A4053" w:rsidRDefault="00EC223D" w:rsidP="00A262D3">
      <w:pPr>
        <w:spacing w:line="276" w:lineRule="auto"/>
        <w:ind w:left="1418"/>
        <w:jc w:val="both"/>
        <w:rPr>
          <w:rFonts w:asciiTheme="minorHAnsi" w:hAnsiTheme="minorHAnsi" w:cstheme="minorHAnsi"/>
          <w:sz w:val="24"/>
          <w:szCs w:val="24"/>
          <w:lang w:val="en-IE"/>
        </w:rPr>
      </w:pPr>
    </w:p>
    <w:p w:rsidR="00EC223D" w:rsidRPr="009A4053" w:rsidRDefault="00EC223D" w:rsidP="00A262D3">
      <w:pPr>
        <w:spacing w:line="276" w:lineRule="auto"/>
        <w:ind w:left="1418"/>
        <w:jc w:val="both"/>
        <w:rPr>
          <w:rFonts w:asciiTheme="minorHAnsi" w:hAnsiTheme="minorHAnsi" w:cstheme="minorHAnsi"/>
          <w:sz w:val="24"/>
          <w:szCs w:val="24"/>
          <w:lang w:val="en-IE"/>
        </w:rPr>
      </w:pPr>
    </w:p>
    <w:p w:rsidR="00EC223D" w:rsidRPr="009A4053" w:rsidRDefault="00EC223D" w:rsidP="00A262D3">
      <w:pPr>
        <w:spacing w:line="276" w:lineRule="auto"/>
        <w:ind w:left="1418"/>
        <w:jc w:val="both"/>
        <w:rPr>
          <w:rFonts w:asciiTheme="minorHAnsi" w:hAnsiTheme="minorHAnsi" w:cstheme="minorHAnsi"/>
          <w:sz w:val="24"/>
          <w:szCs w:val="24"/>
          <w:lang w:val="en-IE"/>
        </w:rPr>
      </w:pPr>
    </w:p>
    <w:p w:rsidR="00EC223D" w:rsidRPr="009A4053" w:rsidRDefault="00EC223D" w:rsidP="00A262D3">
      <w:pPr>
        <w:spacing w:line="276" w:lineRule="auto"/>
        <w:ind w:left="1418"/>
        <w:jc w:val="both"/>
        <w:rPr>
          <w:rFonts w:asciiTheme="minorHAnsi" w:hAnsiTheme="minorHAnsi" w:cstheme="minorHAnsi"/>
          <w:sz w:val="24"/>
          <w:szCs w:val="24"/>
          <w:lang w:val="en-IE"/>
        </w:rPr>
      </w:pPr>
    </w:p>
    <w:p w:rsidR="00EC223D" w:rsidRPr="009A4053" w:rsidRDefault="00EC223D" w:rsidP="00A262D3">
      <w:pPr>
        <w:spacing w:line="276" w:lineRule="auto"/>
        <w:ind w:left="1418"/>
        <w:jc w:val="both"/>
        <w:rPr>
          <w:rFonts w:asciiTheme="minorHAnsi" w:hAnsiTheme="minorHAnsi" w:cstheme="minorHAnsi"/>
          <w:sz w:val="24"/>
          <w:szCs w:val="24"/>
          <w:lang w:val="en-IE"/>
        </w:rPr>
      </w:pPr>
    </w:p>
    <w:p w:rsidR="00203AA8" w:rsidRPr="009A4053" w:rsidRDefault="00EC223D" w:rsidP="00A262D3">
      <w:pPr>
        <w:pStyle w:val="Heading3"/>
        <w:spacing w:line="276" w:lineRule="auto"/>
        <w:jc w:val="both"/>
        <w:rPr>
          <w:rFonts w:asciiTheme="minorHAnsi" w:hAnsiTheme="minorHAnsi" w:cstheme="minorHAnsi"/>
          <w:sz w:val="26"/>
          <w:szCs w:val="26"/>
          <w:lang w:val="en-IE"/>
        </w:rPr>
      </w:pPr>
      <w:r w:rsidRPr="009A4053">
        <w:rPr>
          <w:rFonts w:asciiTheme="minorHAnsi" w:hAnsiTheme="minorHAnsi" w:cstheme="minorHAnsi"/>
          <w:sz w:val="26"/>
          <w:szCs w:val="26"/>
          <w:lang w:val="en-IE"/>
        </w:rPr>
        <w:t>Salary</w:t>
      </w:r>
    </w:p>
    <w:p w:rsidR="00203AA8" w:rsidRPr="009A4053" w:rsidRDefault="00203AA8" w:rsidP="00A262D3">
      <w:pPr>
        <w:pStyle w:val="Heading3"/>
        <w:spacing w:line="276" w:lineRule="auto"/>
        <w:jc w:val="both"/>
        <w:rPr>
          <w:rFonts w:asciiTheme="minorHAnsi" w:hAnsiTheme="minorHAnsi" w:cstheme="minorHAnsi"/>
          <w:b w:val="0"/>
          <w:sz w:val="24"/>
          <w:szCs w:val="24"/>
          <w:lang w:val="en-IE"/>
        </w:rPr>
      </w:pPr>
      <w:r w:rsidRPr="009A4053">
        <w:rPr>
          <w:rFonts w:asciiTheme="minorHAnsi" w:hAnsiTheme="minorHAnsi" w:cstheme="minorHAnsi"/>
          <w:b w:val="0"/>
          <w:sz w:val="24"/>
          <w:szCs w:val="24"/>
          <w:lang w:val="en-IE"/>
        </w:rPr>
        <w:t xml:space="preserve">In line with current Government policy on public sector pay: </w:t>
      </w:r>
    </w:p>
    <w:p w:rsidR="00203AA8" w:rsidRPr="009A4053" w:rsidRDefault="00203AA8" w:rsidP="00A262D3">
      <w:pPr>
        <w:pStyle w:val="Heading3"/>
        <w:numPr>
          <w:ilvl w:val="0"/>
          <w:numId w:val="11"/>
        </w:numPr>
        <w:spacing w:line="276" w:lineRule="auto"/>
        <w:jc w:val="both"/>
        <w:rPr>
          <w:rFonts w:asciiTheme="minorHAnsi" w:hAnsiTheme="minorHAnsi" w:cstheme="minorHAnsi"/>
          <w:sz w:val="24"/>
          <w:szCs w:val="24"/>
          <w:lang w:val="en-IE"/>
        </w:rPr>
      </w:pPr>
      <w:r w:rsidRPr="009A4053">
        <w:rPr>
          <w:rFonts w:asciiTheme="minorHAnsi" w:hAnsiTheme="minorHAnsi" w:cstheme="minorHAnsi"/>
          <w:b w:val="0"/>
          <w:sz w:val="24"/>
          <w:szCs w:val="24"/>
          <w:lang w:val="en-IE"/>
        </w:rPr>
        <w:t>New entrants (persons entering a direct entry (recruitment) grade in the Higher Education Sector for the first time, ie persons without previous service in the Public Service</w:t>
      </w:r>
      <w:r w:rsidRPr="009A4053">
        <w:rPr>
          <w:rFonts w:asciiTheme="minorHAnsi" w:hAnsiTheme="minorHAnsi" w:cstheme="minorHAnsi"/>
          <w:sz w:val="24"/>
          <w:szCs w:val="24"/>
          <w:lang w:val="en-IE"/>
        </w:rPr>
        <w:t>, may commence on the 2011 Assistant Lecturer salary scale ie €36,743 - €50,487</w:t>
      </w:r>
    </w:p>
    <w:p w:rsidR="00203AA8" w:rsidRPr="009A4053" w:rsidRDefault="00203AA8" w:rsidP="00A262D3">
      <w:pPr>
        <w:spacing w:line="276" w:lineRule="auto"/>
        <w:jc w:val="both"/>
        <w:rPr>
          <w:rFonts w:asciiTheme="minorHAnsi" w:hAnsiTheme="minorHAnsi" w:cstheme="minorHAnsi"/>
          <w:sz w:val="24"/>
          <w:szCs w:val="24"/>
          <w:lang w:val="en-IE"/>
        </w:rPr>
      </w:pPr>
    </w:p>
    <w:p w:rsidR="00EC223D" w:rsidRPr="009A4053" w:rsidRDefault="00EC223D" w:rsidP="00A262D3">
      <w:pPr>
        <w:spacing w:line="276" w:lineRule="auto"/>
        <w:jc w:val="both"/>
        <w:rPr>
          <w:rFonts w:asciiTheme="minorHAnsi" w:hAnsiTheme="minorHAnsi" w:cstheme="minorHAnsi"/>
          <w:sz w:val="24"/>
          <w:szCs w:val="24"/>
          <w:lang w:val="en-IE"/>
        </w:rPr>
      </w:pPr>
    </w:p>
    <w:p w:rsidR="00203AA8" w:rsidRPr="009A4053" w:rsidRDefault="00203AA8" w:rsidP="00A262D3">
      <w:pPr>
        <w:numPr>
          <w:ilvl w:val="0"/>
          <w:numId w:val="11"/>
        </w:numPr>
        <w:spacing w:line="276" w:lineRule="auto"/>
        <w:jc w:val="both"/>
        <w:rPr>
          <w:rFonts w:asciiTheme="minorHAnsi" w:hAnsiTheme="minorHAnsi" w:cstheme="minorHAnsi"/>
          <w:b/>
          <w:sz w:val="24"/>
          <w:szCs w:val="24"/>
          <w:lang w:val="en-IE"/>
        </w:rPr>
      </w:pPr>
      <w:r w:rsidRPr="009A4053">
        <w:rPr>
          <w:rFonts w:asciiTheme="minorHAnsi" w:hAnsiTheme="minorHAnsi" w:cstheme="minorHAnsi"/>
          <w:sz w:val="24"/>
          <w:szCs w:val="24"/>
          <w:lang w:val="en-IE"/>
        </w:rPr>
        <w:t>Where a person is being recruited to the same or analogous grade, role or position as previous public service employment, held on or before 31</w:t>
      </w:r>
      <w:r w:rsidRPr="009A4053">
        <w:rPr>
          <w:rFonts w:asciiTheme="minorHAnsi" w:hAnsiTheme="minorHAnsi" w:cstheme="minorHAnsi"/>
          <w:sz w:val="24"/>
          <w:szCs w:val="24"/>
          <w:vertAlign w:val="superscript"/>
          <w:lang w:val="en-IE"/>
        </w:rPr>
        <w:t>st</w:t>
      </w:r>
      <w:r w:rsidRPr="009A4053">
        <w:rPr>
          <w:rFonts w:asciiTheme="minorHAnsi" w:hAnsiTheme="minorHAnsi" w:cstheme="minorHAnsi"/>
          <w:sz w:val="24"/>
          <w:szCs w:val="24"/>
          <w:lang w:val="en-IE"/>
        </w:rPr>
        <w:t xml:space="preserve"> December 2010, whether temporary or permanent, salary </w:t>
      </w:r>
      <w:r w:rsidRPr="009A4053">
        <w:rPr>
          <w:rFonts w:asciiTheme="minorHAnsi" w:hAnsiTheme="minorHAnsi" w:cstheme="minorHAnsi"/>
          <w:b/>
          <w:sz w:val="24"/>
          <w:szCs w:val="24"/>
          <w:lang w:val="en-IE"/>
        </w:rPr>
        <w:t>may commence on the 2010 Assistant Lecturer salary scale ie €40,715 - €50,487</w:t>
      </w:r>
    </w:p>
    <w:p w:rsidR="00B217AE" w:rsidRPr="009A4053" w:rsidRDefault="00B217AE" w:rsidP="00A262D3">
      <w:pPr>
        <w:spacing w:line="276" w:lineRule="auto"/>
        <w:jc w:val="both"/>
        <w:rPr>
          <w:rFonts w:asciiTheme="minorHAnsi" w:hAnsiTheme="minorHAnsi" w:cstheme="minorHAnsi"/>
          <w:sz w:val="24"/>
          <w:szCs w:val="24"/>
          <w:lang w:val="en-IE"/>
        </w:rPr>
      </w:pPr>
    </w:p>
    <w:p w:rsidR="00B217AE" w:rsidRPr="009A4053" w:rsidRDefault="00B217AE" w:rsidP="00A262D3">
      <w:pPr>
        <w:spacing w:line="276" w:lineRule="auto"/>
        <w:jc w:val="both"/>
        <w:rPr>
          <w:rFonts w:asciiTheme="minorHAnsi" w:hAnsiTheme="minorHAnsi" w:cstheme="minorHAnsi"/>
          <w:sz w:val="24"/>
          <w:szCs w:val="24"/>
          <w:lang w:val="en-IE"/>
        </w:rPr>
      </w:pPr>
    </w:p>
    <w:p w:rsidR="00F9032D" w:rsidRPr="009A4053" w:rsidRDefault="00F9032D" w:rsidP="00A262D3">
      <w:pPr>
        <w:spacing w:line="276" w:lineRule="auto"/>
        <w:jc w:val="both"/>
        <w:rPr>
          <w:rFonts w:asciiTheme="minorHAnsi" w:hAnsiTheme="minorHAnsi" w:cstheme="minorHAnsi"/>
          <w:sz w:val="24"/>
          <w:szCs w:val="24"/>
          <w:lang w:val="en-IE"/>
        </w:rPr>
      </w:pPr>
      <w:r w:rsidRPr="009A4053">
        <w:rPr>
          <w:rFonts w:asciiTheme="minorHAnsi" w:hAnsiTheme="minorHAnsi" w:cstheme="minorHAnsi"/>
          <w:b/>
          <w:sz w:val="24"/>
          <w:szCs w:val="24"/>
          <w:lang w:val="en-IE"/>
        </w:rPr>
        <w:t>Please note</w:t>
      </w:r>
      <w:r w:rsidRPr="009A4053">
        <w:rPr>
          <w:rFonts w:asciiTheme="minorHAnsi" w:hAnsiTheme="minorHAnsi" w:cstheme="minorHAnsi"/>
          <w:sz w:val="24"/>
          <w:szCs w:val="24"/>
          <w:lang w:val="en-IE"/>
        </w:rPr>
        <w:t xml:space="preserve"> that the rate of remuneration may be adjusted from time to time in line with Government pay policy.</w:t>
      </w:r>
    </w:p>
    <w:p w:rsidR="00E8246B" w:rsidRPr="009A4053" w:rsidRDefault="00E8246B" w:rsidP="00A262D3">
      <w:pPr>
        <w:spacing w:line="276" w:lineRule="auto"/>
        <w:jc w:val="both"/>
        <w:rPr>
          <w:rFonts w:asciiTheme="minorHAnsi" w:hAnsiTheme="minorHAnsi" w:cstheme="minorHAnsi"/>
          <w:sz w:val="24"/>
          <w:szCs w:val="24"/>
          <w:lang w:val="en-IE"/>
        </w:rPr>
      </w:pPr>
    </w:p>
    <w:p w:rsidR="00EC223D" w:rsidRPr="009A4053" w:rsidRDefault="00EC223D" w:rsidP="00A262D3">
      <w:pPr>
        <w:spacing w:line="276" w:lineRule="auto"/>
        <w:jc w:val="both"/>
        <w:rPr>
          <w:rFonts w:asciiTheme="minorHAnsi" w:hAnsiTheme="minorHAnsi" w:cstheme="minorHAnsi"/>
          <w:b/>
          <w:sz w:val="24"/>
          <w:szCs w:val="24"/>
          <w:lang w:val="en-IE"/>
        </w:rPr>
      </w:pPr>
    </w:p>
    <w:p w:rsidR="00EC223D" w:rsidRPr="009A4053" w:rsidRDefault="00EC223D" w:rsidP="00A262D3">
      <w:pPr>
        <w:spacing w:line="276" w:lineRule="auto"/>
        <w:jc w:val="both"/>
        <w:rPr>
          <w:rFonts w:asciiTheme="minorHAnsi" w:hAnsiTheme="minorHAnsi" w:cstheme="minorHAnsi"/>
          <w:b/>
          <w:sz w:val="24"/>
          <w:szCs w:val="24"/>
          <w:lang w:val="en-IE"/>
        </w:rPr>
      </w:pPr>
    </w:p>
    <w:p w:rsidR="00EC223D" w:rsidRPr="009A4053" w:rsidRDefault="00EC223D" w:rsidP="00A262D3">
      <w:pPr>
        <w:spacing w:line="276" w:lineRule="auto"/>
        <w:jc w:val="both"/>
        <w:rPr>
          <w:rFonts w:asciiTheme="minorHAnsi" w:hAnsiTheme="minorHAnsi" w:cstheme="minorHAnsi"/>
          <w:b/>
          <w:sz w:val="24"/>
          <w:szCs w:val="24"/>
          <w:lang w:val="en-IE"/>
        </w:rPr>
      </w:pPr>
    </w:p>
    <w:p w:rsidR="0047702C" w:rsidRDefault="0047702C" w:rsidP="00A262D3">
      <w:pPr>
        <w:spacing w:line="276" w:lineRule="auto"/>
        <w:jc w:val="both"/>
        <w:rPr>
          <w:rFonts w:asciiTheme="minorHAnsi" w:hAnsiTheme="minorHAnsi" w:cstheme="minorHAnsi"/>
          <w:b/>
          <w:sz w:val="26"/>
          <w:szCs w:val="26"/>
          <w:lang w:val="en-IE"/>
        </w:rPr>
      </w:pPr>
      <w:r w:rsidRPr="009A4053">
        <w:rPr>
          <w:rFonts w:asciiTheme="minorHAnsi" w:hAnsiTheme="minorHAnsi" w:cstheme="minorHAnsi"/>
          <w:b/>
          <w:sz w:val="26"/>
          <w:szCs w:val="26"/>
          <w:lang w:val="en-IE"/>
        </w:rPr>
        <w:t xml:space="preserve">General </w:t>
      </w:r>
      <w:r w:rsidR="00A974D7" w:rsidRPr="009A4053">
        <w:rPr>
          <w:rFonts w:asciiTheme="minorHAnsi" w:hAnsiTheme="minorHAnsi" w:cstheme="minorHAnsi"/>
          <w:b/>
          <w:sz w:val="26"/>
          <w:szCs w:val="26"/>
          <w:lang w:val="en-IE"/>
        </w:rPr>
        <w:t>Information</w:t>
      </w:r>
    </w:p>
    <w:p w:rsidR="009A4053" w:rsidRPr="009A4053" w:rsidRDefault="009A4053" w:rsidP="00A262D3">
      <w:pPr>
        <w:spacing w:line="276" w:lineRule="auto"/>
        <w:jc w:val="both"/>
        <w:rPr>
          <w:rFonts w:asciiTheme="minorHAnsi" w:hAnsiTheme="minorHAnsi" w:cstheme="minorHAnsi"/>
          <w:b/>
          <w:sz w:val="26"/>
          <w:szCs w:val="26"/>
          <w:lang w:val="en-IE"/>
        </w:rPr>
      </w:pPr>
    </w:p>
    <w:p w:rsidR="00A974D7" w:rsidRPr="009A4053" w:rsidRDefault="00A974D7" w:rsidP="00A262D3">
      <w:pPr>
        <w:pStyle w:val="BodyText"/>
        <w:numPr>
          <w:ilvl w:val="0"/>
          <w:numId w:val="7"/>
        </w:numPr>
        <w:tabs>
          <w:tab w:val="clear" w:pos="2880"/>
        </w:tabs>
        <w:spacing w:line="276" w:lineRule="auto"/>
        <w:rPr>
          <w:rFonts w:asciiTheme="minorHAnsi" w:hAnsiTheme="minorHAnsi" w:cstheme="minorHAnsi"/>
          <w:b/>
          <w:szCs w:val="24"/>
          <w:lang w:val="en-IE"/>
        </w:rPr>
      </w:pPr>
      <w:r w:rsidRPr="009A4053">
        <w:rPr>
          <w:rFonts w:asciiTheme="minorHAnsi" w:hAnsiTheme="minorHAnsi" w:cstheme="minorHAnsi"/>
          <w:i/>
          <w:szCs w:val="24"/>
        </w:rPr>
        <w:t>Shortlisting of applicants may take place, on the basis of information supplied in the application form</w:t>
      </w:r>
    </w:p>
    <w:p w:rsidR="0047702C" w:rsidRPr="009A4053" w:rsidRDefault="0047702C" w:rsidP="00A262D3">
      <w:pPr>
        <w:pStyle w:val="BodyText"/>
        <w:numPr>
          <w:ilvl w:val="0"/>
          <w:numId w:val="7"/>
        </w:numPr>
        <w:tabs>
          <w:tab w:val="clear" w:pos="2880"/>
        </w:tabs>
        <w:spacing w:line="276" w:lineRule="auto"/>
        <w:rPr>
          <w:rFonts w:asciiTheme="minorHAnsi" w:hAnsiTheme="minorHAnsi" w:cstheme="minorHAnsi"/>
          <w:i/>
          <w:szCs w:val="24"/>
        </w:rPr>
      </w:pPr>
      <w:r w:rsidRPr="009A4053">
        <w:rPr>
          <w:rFonts w:asciiTheme="minorHAnsi" w:hAnsiTheme="minorHAnsi" w:cstheme="minorHAnsi"/>
          <w:i/>
          <w:szCs w:val="24"/>
        </w:rPr>
        <w:t>The Institute is an equal opportunities employer</w:t>
      </w:r>
    </w:p>
    <w:p w:rsidR="0047702C" w:rsidRPr="009A4053" w:rsidRDefault="0047702C" w:rsidP="00A262D3">
      <w:pPr>
        <w:pStyle w:val="BodyText"/>
        <w:numPr>
          <w:ilvl w:val="0"/>
          <w:numId w:val="7"/>
        </w:numPr>
        <w:tabs>
          <w:tab w:val="clear" w:pos="2880"/>
        </w:tabs>
        <w:spacing w:line="276" w:lineRule="auto"/>
        <w:rPr>
          <w:rFonts w:asciiTheme="minorHAnsi" w:hAnsiTheme="minorHAnsi" w:cstheme="minorHAnsi"/>
          <w:i/>
          <w:szCs w:val="24"/>
        </w:rPr>
      </w:pPr>
      <w:r w:rsidRPr="009A4053">
        <w:rPr>
          <w:rFonts w:asciiTheme="minorHAnsi" w:hAnsiTheme="minorHAnsi" w:cstheme="minorHAnsi"/>
          <w:i/>
          <w:szCs w:val="24"/>
        </w:rPr>
        <w:t>Canvassing will disqualify</w:t>
      </w:r>
    </w:p>
    <w:p w:rsidR="0047702C" w:rsidRPr="009A4053" w:rsidRDefault="0047702C" w:rsidP="00A262D3">
      <w:pPr>
        <w:pStyle w:val="BodyText"/>
        <w:numPr>
          <w:ilvl w:val="0"/>
          <w:numId w:val="7"/>
        </w:numPr>
        <w:tabs>
          <w:tab w:val="clear" w:pos="2880"/>
        </w:tabs>
        <w:spacing w:line="276" w:lineRule="auto"/>
        <w:rPr>
          <w:rFonts w:asciiTheme="minorHAnsi" w:hAnsiTheme="minorHAnsi" w:cstheme="minorHAnsi"/>
          <w:i/>
          <w:szCs w:val="24"/>
        </w:rPr>
      </w:pPr>
      <w:r w:rsidRPr="009A4053">
        <w:rPr>
          <w:rFonts w:asciiTheme="minorHAnsi" w:hAnsiTheme="minorHAnsi" w:cstheme="minorHAnsi"/>
          <w:i/>
          <w:szCs w:val="24"/>
        </w:rPr>
        <w:t>All applicants are asked to disclose criminal convictions, per the application form</w:t>
      </w:r>
    </w:p>
    <w:p w:rsidR="0047702C" w:rsidRPr="009A4053" w:rsidRDefault="0047702C" w:rsidP="00A262D3">
      <w:pPr>
        <w:spacing w:line="276" w:lineRule="auto"/>
        <w:jc w:val="both"/>
        <w:rPr>
          <w:rFonts w:asciiTheme="minorHAnsi" w:hAnsiTheme="minorHAnsi" w:cstheme="minorHAnsi"/>
          <w:sz w:val="24"/>
          <w:szCs w:val="24"/>
        </w:rPr>
      </w:pPr>
    </w:p>
    <w:p w:rsidR="00EC53F2" w:rsidRPr="009A4053" w:rsidRDefault="00EC53F2" w:rsidP="00A262D3">
      <w:pPr>
        <w:pStyle w:val="BodyText"/>
        <w:spacing w:line="276" w:lineRule="auto"/>
        <w:rPr>
          <w:rFonts w:asciiTheme="minorHAnsi" w:hAnsiTheme="minorHAnsi" w:cstheme="minorHAnsi"/>
          <w:szCs w:val="24"/>
        </w:rPr>
      </w:pPr>
    </w:p>
    <w:p w:rsidR="006D320F" w:rsidRPr="009A4053" w:rsidRDefault="00203AA8" w:rsidP="00A262D3">
      <w:pPr>
        <w:pStyle w:val="BodyText"/>
        <w:spacing w:line="276" w:lineRule="auto"/>
        <w:rPr>
          <w:rFonts w:asciiTheme="minorHAnsi" w:hAnsiTheme="minorHAnsi" w:cstheme="minorHAnsi"/>
          <w:szCs w:val="24"/>
        </w:rPr>
      </w:pPr>
      <w:r w:rsidRPr="009A4053">
        <w:rPr>
          <w:rFonts w:asciiTheme="minorHAnsi" w:hAnsiTheme="minorHAnsi" w:cstheme="minorHAnsi"/>
          <w:szCs w:val="24"/>
        </w:rPr>
        <w:t>One sign</w:t>
      </w:r>
      <w:r w:rsidR="006D320F" w:rsidRPr="009A4053">
        <w:rPr>
          <w:rFonts w:asciiTheme="minorHAnsi" w:hAnsiTheme="minorHAnsi" w:cstheme="minorHAnsi"/>
          <w:szCs w:val="24"/>
        </w:rPr>
        <w:t xml:space="preserve">ed original and six photocopies of your application </w:t>
      </w:r>
      <w:r w:rsidR="006D320F" w:rsidRPr="009A4053">
        <w:rPr>
          <w:rFonts w:asciiTheme="minorHAnsi" w:hAnsiTheme="minorHAnsi" w:cstheme="minorHAnsi"/>
          <w:b/>
          <w:szCs w:val="24"/>
        </w:rPr>
        <w:t xml:space="preserve">should be posted or hand delivered to Deirdre Woods, HR Department, Block A, Institute of Technology Blanchardstown, Blanchardstown Road North, Blanchardstown, Dublin 15. </w:t>
      </w:r>
      <w:r w:rsidR="006D320F" w:rsidRPr="009A4053">
        <w:rPr>
          <w:rFonts w:asciiTheme="minorHAnsi" w:hAnsiTheme="minorHAnsi" w:cstheme="minorHAnsi"/>
          <w:szCs w:val="24"/>
        </w:rPr>
        <w:t>Please submit all applications o</w:t>
      </w:r>
      <w:r w:rsidR="007806FE">
        <w:rPr>
          <w:rFonts w:asciiTheme="minorHAnsi" w:hAnsiTheme="minorHAnsi" w:cstheme="minorHAnsi"/>
          <w:szCs w:val="24"/>
        </w:rPr>
        <w:t>n or before 12 noon on Friday 13</w:t>
      </w:r>
      <w:r w:rsidR="007806FE" w:rsidRPr="007806FE">
        <w:rPr>
          <w:rFonts w:asciiTheme="minorHAnsi" w:hAnsiTheme="minorHAnsi" w:cstheme="minorHAnsi"/>
          <w:szCs w:val="24"/>
          <w:vertAlign w:val="superscript"/>
        </w:rPr>
        <w:t>th</w:t>
      </w:r>
      <w:r w:rsidR="007806FE">
        <w:rPr>
          <w:rFonts w:asciiTheme="minorHAnsi" w:hAnsiTheme="minorHAnsi" w:cstheme="minorHAnsi"/>
          <w:szCs w:val="24"/>
        </w:rPr>
        <w:t xml:space="preserve"> October </w:t>
      </w:r>
      <w:r w:rsidR="006D320F" w:rsidRPr="009A4053">
        <w:rPr>
          <w:rFonts w:asciiTheme="minorHAnsi" w:hAnsiTheme="minorHAnsi" w:cstheme="minorHAnsi"/>
          <w:szCs w:val="24"/>
        </w:rPr>
        <w:t>2017.</w:t>
      </w:r>
    </w:p>
    <w:p w:rsidR="00EC53F2" w:rsidRPr="009A4053" w:rsidRDefault="00EC53F2" w:rsidP="00A262D3">
      <w:pPr>
        <w:pStyle w:val="BodyText"/>
        <w:tabs>
          <w:tab w:val="clear" w:pos="2880"/>
        </w:tabs>
        <w:spacing w:line="276" w:lineRule="auto"/>
        <w:ind w:left="142"/>
        <w:rPr>
          <w:rFonts w:asciiTheme="minorHAnsi" w:hAnsiTheme="minorHAnsi" w:cstheme="minorHAnsi"/>
          <w:color w:val="008000"/>
          <w:szCs w:val="24"/>
        </w:rPr>
      </w:pPr>
    </w:p>
    <w:p w:rsidR="00EC53F2" w:rsidRPr="009A4053" w:rsidRDefault="00EC53F2" w:rsidP="00A262D3">
      <w:pPr>
        <w:pStyle w:val="BodyText"/>
        <w:tabs>
          <w:tab w:val="clear" w:pos="2880"/>
        </w:tabs>
        <w:spacing w:line="276" w:lineRule="auto"/>
        <w:ind w:left="142"/>
        <w:rPr>
          <w:rFonts w:asciiTheme="minorHAnsi" w:hAnsiTheme="minorHAnsi" w:cstheme="minorHAnsi"/>
          <w:color w:val="008000"/>
          <w:szCs w:val="24"/>
        </w:rPr>
      </w:pPr>
    </w:p>
    <w:p w:rsidR="00393185" w:rsidRPr="009A4053" w:rsidRDefault="00393185" w:rsidP="00A262D3">
      <w:pPr>
        <w:pStyle w:val="BodyText"/>
        <w:tabs>
          <w:tab w:val="clear" w:pos="2880"/>
        </w:tabs>
        <w:spacing w:line="276" w:lineRule="auto"/>
        <w:rPr>
          <w:rFonts w:asciiTheme="minorHAnsi" w:hAnsiTheme="minorHAnsi" w:cstheme="minorHAnsi"/>
          <w:b/>
          <w:szCs w:val="24"/>
          <w:u w:val="single"/>
        </w:rPr>
      </w:pPr>
      <w:r w:rsidRPr="009A4053">
        <w:rPr>
          <w:rFonts w:asciiTheme="minorHAnsi" w:hAnsiTheme="minorHAnsi" w:cstheme="minorHAnsi"/>
          <w:b/>
          <w:szCs w:val="24"/>
          <w:u w:val="single"/>
        </w:rPr>
        <w:t>Late applications will not be considered.</w:t>
      </w:r>
    </w:p>
    <w:p w:rsidR="00393185" w:rsidRPr="009A4053" w:rsidRDefault="00393185" w:rsidP="00A262D3">
      <w:pPr>
        <w:pStyle w:val="BodyText"/>
        <w:tabs>
          <w:tab w:val="clear" w:pos="2880"/>
        </w:tabs>
        <w:spacing w:line="276" w:lineRule="auto"/>
        <w:rPr>
          <w:rFonts w:asciiTheme="minorHAnsi" w:hAnsiTheme="minorHAnsi" w:cstheme="minorHAnsi"/>
          <w:b/>
          <w:szCs w:val="24"/>
          <w:u w:val="single"/>
        </w:rPr>
      </w:pPr>
    </w:p>
    <w:p w:rsidR="00EC53F2" w:rsidRPr="009A4053" w:rsidRDefault="00393185" w:rsidP="00A262D3">
      <w:pPr>
        <w:pStyle w:val="BodyText"/>
        <w:spacing w:line="276" w:lineRule="auto"/>
        <w:jc w:val="center"/>
        <w:rPr>
          <w:rFonts w:asciiTheme="minorHAnsi" w:hAnsiTheme="minorHAnsi" w:cstheme="minorHAnsi"/>
          <w:sz w:val="28"/>
          <w:szCs w:val="28"/>
        </w:rPr>
      </w:pPr>
      <w:r w:rsidRPr="009A4053">
        <w:rPr>
          <w:rFonts w:asciiTheme="minorHAnsi" w:hAnsiTheme="minorHAnsi" w:cstheme="minorHAnsi"/>
          <w:b/>
          <w:color w:val="008000"/>
          <w:sz w:val="28"/>
          <w:szCs w:val="28"/>
        </w:rPr>
        <w:lastRenderedPageBreak/>
        <w:t>The Institute is an equal opportunities employer</w:t>
      </w:r>
    </w:p>
    <w:sectPr w:rsidR="00EC53F2" w:rsidRPr="009A4053" w:rsidSect="000A23C1">
      <w:footerReference w:type="default" r:id="rId10"/>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533" w:rsidRDefault="008A4533" w:rsidP="00EC223D">
      <w:r>
        <w:separator/>
      </w:r>
    </w:p>
  </w:endnote>
  <w:endnote w:type="continuationSeparator" w:id="0">
    <w:p w:rsidR="008A4533" w:rsidRDefault="008A4533" w:rsidP="00EC2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055099"/>
      <w:docPartObj>
        <w:docPartGallery w:val="Page Numbers (Bottom of Page)"/>
        <w:docPartUnique/>
      </w:docPartObj>
    </w:sdtPr>
    <w:sdtEndPr>
      <w:rPr>
        <w:noProof/>
      </w:rPr>
    </w:sdtEndPr>
    <w:sdtContent>
      <w:p w:rsidR="00EC223D" w:rsidRDefault="00EC223D">
        <w:pPr>
          <w:pStyle w:val="Footer"/>
          <w:jc w:val="center"/>
        </w:pPr>
        <w:r>
          <w:fldChar w:fldCharType="begin"/>
        </w:r>
        <w:r>
          <w:instrText xml:space="preserve"> PAGE   \* MERGEFORMAT </w:instrText>
        </w:r>
        <w:r>
          <w:fldChar w:fldCharType="separate"/>
        </w:r>
        <w:r w:rsidR="00B91FEC">
          <w:rPr>
            <w:noProof/>
          </w:rPr>
          <w:t>4</w:t>
        </w:r>
        <w:r>
          <w:rPr>
            <w:noProof/>
          </w:rPr>
          <w:fldChar w:fldCharType="end"/>
        </w:r>
      </w:p>
    </w:sdtContent>
  </w:sdt>
  <w:p w:rsidR="00EC223D" w:rsidRDefault="00EC22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533" w:rsidRDefault="008A4533" w:rsidP="00EC223D">
      <w:r>
        <w:separator/>
      </w:r>
    </w:p>
  </w:footnote>
  <w:footnote w:type="continuationSeparator" w:id="0">
    <w:p w:rsidR="008A4533" w:rsidRDefault="008A4533" w:rsidP="00EC2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44B"/>
    <w:multiLevelType w:val="singleLevel"/>
    <w:tmpl w:val="C33EAD16"/>
    <w:lvl w:ilvl="0">
      <w:start w:val="1"/>
      <w:numFmt w:val="lowerLetter"/>
      <w:lvlText w:val="%1)"/>
      <w:lvlJc w:val="left"/>
      <w:pPr>
        <w:tabs>
          <w:tab w:val="num" w:pos="720"/>
        </w:tabs>
        <w:ind w:left="720" w:hanging="720"/>
      </w:pPr>
      <w:rPr>
        <w:rFonts w:cs="Times New Roman" w:hint="default"/>
      </w:rPr>
    </w:lvl>
  </w:abstractNum>
  <w:abstractNum w:abstractNumId="1" w15:restartNumberingAfterBreak="0">
    <w:nsid w:val="16A20719"/>
    <w:multiLevelType w:val="hybridMultilevel"/>
    <w:tmpl w:val="E94E13C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1B1D6A63"/>
    <w:multiLevelType w:val="hybridMultilevel"/>
    <w:tmpl w:val="334C3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6C28C5"/>
    <w:multiLevelType w:val="hybridMultilevel"/>
    <w:tmpl w:val="8FF2C8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D901D6"/>
    <w:multiLevelType w:val="hybridMultilevel"/>
    <w:tmpl w:val="32901180"/>
    <w:lvl w:ilvl="0" w:tplc="18090001">
      <w:start w:val="1"/>
      <w:numFmt w:val="bullet"/>
      <w:lvlText w:val=""/>
      <w:lvlJc w:val="left"/>
      <w:pPr>
        <w:ind w:left="1500" w:hanging="360"/>
      </w:pPr>
      <w:rPr>
        <w:rFonts w:ascii="Symbol" w:hAnsi="Symbol" w:hint="default"/>
      </w:rPr>
    </w:lvl>
    <w:lvl w:ilvl="1" w:tplc="18090003" w:tentative="1">
      <w:start w:val="1"/>
      <w:numFmt w:val="bullet"/>
      <w:lvlText w:val="o"/>
      <w:lvlJc w:val="left"/>
      <w:pPr>
        <w:ind w:left="2220" w:hanging="360"/>
      </w:pPr>
      <w:rPr>
        <w:rFonts w:ascii="Courier New" w:hAnsi="Courier New" w:cs="Courier New" w:hint="default"/>
      </w:rPr>
    </w:lvl>
    <w:lvl w:ilvl="2" w:tplc="18090005" w:tentative="1">
      <w:start w:val="1"/>
      <w:numFmt w:val="bullet"/>
      <w:lvlText w:val=""/>
      <w:lvlJc w:val="left"/>
      <w:pPr>
        <w:ind w:left="2940" w:hanging="360"/>
      </w:pPr>
      <w:rPr>
        <w:rFonts w:ascii="Wingdings" w:hAnsi="Wingdings" w:hint="default"/>
      </w:rPr>
    </w:lvl>
    <w:lvl w:ilvl="3" w:tplc="18090001" w:tentative="1">
      <w:start w:val="1"/>
      <w:numFmt w:val="bullet"/>
      <w:lvlText w:val=""/>
      <w:lvlJc w:val="left"/>
      <w:pPr>
        <w:ind w:left="3660" w:hanging="360"/>
      </w:pPr>
      <w:rPr>
        <w:rFonts w:ascii="Symbol" w:hAnsi="Symbol" w:hint="default"/>
      </w:rPr>
    </w:lvl>
    <w:lvl w:ilvl="4" w:tplc="18090003" w:tentative="1">
      <w:start w:val="1"/>
      <w:numFmt w:val="bullet"/>
      <w:lvlText w:val="o"/>
      <w:lvlJc w:val="left"/>
      <w:pPr>
        <w:ind w:left="4380" w:hanging="360"/>
      </w:pPr>
      <w:rPr>
        <w:rFonts w:ascii="Courier New" w:hAnsi="Courier New" w:cs="Courier New" w:hint="default"/>
      </w:rPr>
    </w:lvl>
    <w:lvl w:ilvl="5" w:tplc="18090005" w:tentative="1">
      <w:start w:val="1"/>
      <w:numFmt w:val="bullet"/>
      <w:lvlText w:val=""/>
      <w:lvlJc w:val="left"/>
      <w:pPr>
        <w:ind w:left="5100" w:hanging="360"/>
      </w:pPr>
      <w:rPr>
        <w:rFonts w:ascii="Wingdings" w:hAnsi="Wingdings" w:hint="default"/>
      </w:rPr>
    </w:lvl>
    <w:lvl w:ilvl="6" w:tplc="18090001" w:tentative="1">
      <w:start w:val="1"/>
      <w:numFmt w:val="bullet"/>
      <w:lvlText w:val=""/>
      <w:lvlJc w:val="left"/>
      <w:pPr>
        <w:ind w:left="5820" w:hanging="360"/>
      </w:pPr>
      <w:rPr>
        <w:rFonts w:ascii="Symbol" w:hAnsi="Symbol" w:hint="default"/>
      </w:rPr>
    </w:lvl>
    <w:lvl w:ilvl="7" w:tplc="18090003" w:tentative="1">
      <w:start w:val="1"/>
      <w:numFmt w:val="bullet"/>
      <w:lvlText w:val="o"/>
      <w:lvlJc w:val="left"/>
      <w:pPr>
        <w:ind w:left="6540" w:hanging="360"/>
      </w:pPr>
      <w:rPr>
        <w:rFonts w:ascii="Courier New" w:hAnsi="Courier New" w:cs="Courier New" w:hint="default"/>
      </w:rPr>
    </w:lvl>
    <w:lvl w:ilvl="8" w:tplc="18090005" w:tentative="1">
      <w:start w:val="1"/>
      <w:numFmt w:val="bullet"/>
      <w:lvlText w:val=""/>
      <w:lvlJc w:val="left"/>
      <w:pPr>
        <w:ind w:left="7260" w:hanging="360"/>
      </w:pPr>
      <w:rPr>
        <w:rFonts w:ascii="Wingdings" w:hAnsi="Wingdings" w:hint="default"/>
      </w:rPr>
    </w:lvl>
  </w:abstractNum>
  <w:abstractNum w:abstractNumId="5" w15:restartNumberingAfterBreak="0">
    <w:nsid w:val="409671AE"/>
    <w:multiLevelType w:val="hybridMultilevel"/>
    <w:tmpl w:val="6480F264"/>
    <w:lvl w:ilvl="0" w:tplc="2278D25A">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49656B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E6E1F75"/>
    <w:multiLevelType w:val="hybridMultilevel"/>
    <w:tmpl w:val="AC967A62"/>
    <w:lvl w:ilvl="0" w:tplc="C864327C">
      <w:start w:val="1"/>
      <w:numFmt w:val="lowerLetter"/>
      <w:lvlText w:val="(%1)"/>
      <w:lvlJc w:val="left"/>
      <w:pPr>
        <w:ind w:left="720" w:hanging="360"/>
      </w:pPr>
      <w:rPr>
        <w:rFonts w:cs="Times New Roman" w:hint="default"/>
      </w:rPr>
    </w:lvl>
    <w:lvl w:ilvl="1" w:tplc="1809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88532CF"/>
    <w:multiLevelType w:val="singleLevel"/>
    <w:tmpl w:val="C864327C"/>
    <w:lvl w:ilvl="0">
      <w:start w:val="1"/>
      <w:numFmt w:val="lowerLetter"/>
      <w:lvlText w:val="(%1)"/>
      <w:lvlJc w:val="left"/>
      <w:pPr>
        <w:tabs>
          <w:tab w:val="num" w:pos="405"/>
        </w:tabs>
        <w:ind w:left="405" w:hanging="405"/>
      </w:pPr>
      <w:rPr>
        <w:rFonts w:cs="Times New Roman" w:hint="default"/>
      </w:rPr>
    </w:lvl>
  </w:abstractNum>
  <w:abstractNum w:abstractNumId="9" w15:restartNumberingAfterBreak="0">
    <w:nsid w:val="5EC16B62"/>
    <w:multiLevelType w:val="hybridMultilevel"/>
    <w:tmpl w:val="AA589B40"/>
    <w:lvl w:ilvl="0" w:tplc="04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632C58D1"/>
    <w:multiLevelType w:val="hybridMultilevel"/>
    <w:tmpl w:val="0DBC3B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5C39F3"/>
    <w:multiLevelType w:val="hybridMultilevel"/>
    <w:tmpl w:val="A1049B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Wingdings"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Wingdings"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781057E0"/>
    <w:multiLevelType w:val="hybridMultilevel"/>
    <w:tmpl w:val="E618E2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AB675AB"/>
    <w:multiLevelType w:val="hybridMultilevel"/>
    <w:tmpl w:val="DF042F52"/>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7C9B16B1"/>
    <w:multiLevelType w:val="hybridMultilevel"/>
    <w:tmpl w:val="530C5AAA"/>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3"/>
  </w:num>
  <w:num w:numId="5">
    <w:abstractNumId w:val="2"/>
  </w:num>
  <w:num w:numId="6">
    <w:abstractNumId w:val="4"/>
  </w:num>
  <w:num w:numId="7">
    <w:abstractNumId w:val="1"/>
  </w:num>
  <w:num w:numId="8">
    <w:abstractNumId w:val="9"/>
  </w:num>
  <w:num w:numId="9">
    <w:abstractNumId w:val="10"/>
  </w:num>
  <w:num w:numId="10">
    <w:abstractNumId w:val="14"/>
  </w:num>
  <w:num w:numId="11">
    <w:abstractNumId w:val="5"/>
  </w:num>
  <w:num w:numId="12">
    <w:abstractNumId w:val="12"/>
  </w:num>
  <w:num w:numId="13">
    <w:abstractNumId w:val="13"/>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9E5"/>
    <w:rsid w:val="0000340D"/>
    <w:rsid w:val="00006FFB"/>
    <w:rsid w:val="0001263B"/>
    <w:rsid w:val="00014F80"/>
    <w:rsid w:val="000A23C1"/>
    <w:rsid w:val="000A6713"/>
    <w:rsid w:val="000B59C0"/>
    <w:rsid w:val="000F244E"/>
    <w:rsid w:val="00105618"/>
    <w:rsid w:val="0010588F"/>
    <w:rsid w:val="001059E5"/>
    <w:rsid w:val="00155793"/>
    <w:rsid w:val="001573DD"/>
    <w:rsid w:val="00157692"/>
    <w:rsid w:val="001C22AA"/>
    <w:rsid w:val="00203AA8"/>
    <w:rsid w:val="002225EA"/>
    <w:rsid w:val="00293EAF"/>
    <w:rsid w:val="00297168"/>
    <w:rsid w:val="002A237F"/>
    <w:rsid w:val="002B1A35"/>
    <w:rsid w:val="002D7E49"/>
    <w:rsid w:val="002F32E3"/>
    <w:rsid w:val="00321B59"/>
    <w:rsid w:val="00322601"/>
    <w:rsid w:val="00393185"/>
    <w:rsid w:val="003A6193"/>
    <w:rsid w:val="003B7320"/>
    <w:rsid w:val="003C7654"/>
    <w:rsid w:val="00404A15"/>
    <w:rsid w:val="00451212"/>
    <w:rsid w:val="0047702C"/>
    <w:rsid w:val="0048476B"/>
    <w:rsid w:val="00490489"/>
    <w:rsid w:val="00494EF6"/>
    <w:rsid w:val="00497E29"/>
    <w:rsid w:val="004E26D0"/>
    <w:rsid w:val="004F6862"/>
    <w:rsid w:val="0050131A"/>
    <w:rsid w:val="005226DE"/>
    <w:rsid w:val="00550427"/>
    <w:rsid w:val="0058229C"/>
    <w:rsid w:val="00596801"/>
    <w:rsid w:val="005A4F47"/>
    <w:rsid w:val="005C351B"/>
    <w:rsid w:val="006338F6"/>
    <w:rsid w:val="00675B4B"/>
    <w:rsid w:val="00696500"/>
    <w:rsid w:val="006B5B25"/>
    <w:rsid w:val="006C3ABE"/>
    <w:rsid w:val="006D03FF"/>
    <w:rsid w:val="006D320F"/>
    <w:rsid w:val="007033E1"/>
    <w:rsid w:val="007419E9"/>
    <w:rsid w:val="00744E48"/>
    <w:rsid w:val="00752BAF"/>
    <w:rsid w:val="007625A0"/>
    <w:rsid w:val="00774B82"/>
    <w:rsid w:val="007806FE"/>
    <w:rsid w:val="007B1AF9"/>
    <w:rsid w:val="007E14DA"/>
    <w:rsid w:val="00857008"/>
    <w:rsid w:val="00867E23"/>
    <w:rsid w:val="00870515"/>
    <w:rsid w:val="008A4533"/>
    <w:rsid w:val="008D5CB6"/>
    <w:rsid w:val="00952FF7"/>
    <w:rsid w:val="00993D47"/>
    <w:rsid w:val="009A07E4"/>
    <w:rsid w:val="009A4053"/>
    <w:rsid w:val="009B0B14"/>
    <w:rsid w:val="009F7B09"/>
    <w:rsid w:val="00A05DAE"/>
    <w:rsid w:val="00A23D5B"/>
    <w:rsid w:val="00A262D3"/>
    <w:rsid w:val="00A30FE6"/>
    <w:rsid w:val="00A3605F"/>
    <w:rsid w:val="00A47F67"/>
    <w:rsid w:val="00A73D47"/>
    <w:rsid w:val="00A974D7"/>
    <w:rsid w:val="00AA70F8"/>
    <w:rsid w:val="00AB5E2E"/>
    <w:rsid w:val="00AB77A7"/>
    <w:rsid w:val="00AC08CF"/>
    <w:rsid w:val="00AF1BBC"/>
    <w:rsid w:val="00B0370E"/>
    <w:rsid w:val="00B217AE"/>
    <w:rsid w:val="00B258FE"/>
    <w:rsid w:val="00B33430"/>
    <w:rsid w:val="00B54F03"/>
    <w:rsid w:val="00B6242B"/>
    <w:rsid w:val="00B657E6"/>
    <w:rsid w:val="00B8332D"/>
    <w:rsid w:val="00B91FEC"/>
    <w:rsid w:val="00BB347E"/>
    <w:rsid w:val="00BD1B9D"/>
    <w:rsid w:val="00BD67F9"/>
    <w:rsid w:val="00C15441"/>
    <w:rsid w:val="00C301A9"/>
    <w:rsid w:val="00C3101F"/>
    <w:rsid w:val="00C44C87"/>
    <w:rsid w:val="00C64DF0"/>
    <w:rsid w:val="00C95A2F"/>
    <w:rsid w:val="00CC2357"/>
    <w:rsid w:val="00CD4545"/>
    <w:rsid w:val="00CD5EB5"/>
    <w:rsid w:val="00CE53CB"/>
    <w:rsid w:val="00CF4E08"/>
    <w:rsid w:val="00D1590D"/>
    <w:rsid w:val="00D277E4"/>
    <w:rsid w:val="00D3005B"/>
    <w:rsid w:val="00D34D11"/>
    <w:rsid w:val="00D4292D"/>
    <w:rsid w:val="00D840B3"/>
    <w:rsid w:val="00D9413A"/>
    <w:rsid w:val="00D951EB"/>
    <w:rsid w:val="00DA4F7A"/>
    <w:rsid w:val="00DE50F7"/>
    <w:rsid w:val="00DF07B9"/>
    <w:rsid w:val="00E0134C"/>
    <w:rsid w:val="00E623D1"/>
    <w:rsid w:val="00E7641F"/>
    <w:rsid w:val="00E8246B"/>
    <w:rsid w:val="00EB2004"/>
    <w:rsid w:val="00EC223D"/>
    <w:rsid w:val="00EC3C82"/>
    <w:rsid w:val="00EC53F2"/>
    <w:rsid w:val="00EC7497"/>
    <w:rsid w:val="00ED3668"/>
    <w:rsid w:val="00EF3B13"/>
    <w:rsid w:val="00F1791D"/>
    <w:rsid w:val="00F2074C"/>
    <w:rsid w:val="00F57678"/>
    <w:rsid w:val="00F726F8"/>
    <w:rsid w:val="00F86750"/>
    <w:rsid w:val="00F9032D"/>
    <w:rsid w:val="00FA04F7"/>
    <w:rsid w:val="00FA149A"/>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0EB802-048A-458A-8A00-3451B64A8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9E5"/>
    <w:rPr>
      <w:rFonts w:ascii="Times New Roman" w:eastAsia="Times New Roman" w:hAnsi="Times New Roman"/>
      <w:sz w:val="20"/>
      <w:szCs w:val="20"/>
      <w:lang w:val="en-US" w:eastAsia="en-US"/>
    </w:rPr>
  </w:style>
  <w:style w:type="paragraph" w:styleId="Heading1">
    <w:name w:val="heading 1"/>
    <w:basedOn w:val="Normal"/>
    <w:next w:val="Normal"/>
    <w:link w:val="Heading1Char"/>
    <w:uiPriority w:val="99"/>
    <w:qFormat/>
    <w:rsid w:val="00494EF6"/>
    <w:pPr>
      <w:spacing w:before="480"/>
      <w:contextualSpacing/>
      <w:outlineLvl w:val="0"/>
    </w:pPr>
    <w:rPr>
      <w:rFonts w:ascii="Cambria" w:hAnsi="Cambria"/>
      <w:b/>
      <w:bCs/>
      <w:sz w:val="28"/>
      <w:szCs w:val="28"/>
    </w:rPr>
  </w:style>
  <w:style w:type="paragraph" w:styleId="Heading2">
    <w:name w:val="heading 2"/>
    <w:basedOn w:val="Normal"/>
    <w:next w:val="Normal"/>
    <w:link w:val="Heading2Char"/>
    <w:uiPriority w:val="99"/>
    <w:qFormat/>
    <w:rsid w:val="00494EF6"/>
    <w:pPr>
      <w:spacing w:before="200"/>
      <w:outlineLvl w:val="1"/>
    </w:pPr>
    <w:rPr>
      <w:rFonts w:ascii="Cambria" w:hAnsi="Cambria"/>
      <w:b/>
      <w:bCs/>
      <w:sz w:val="26"/>
      <w:szCs w:val="26"/>
    </w:rPr>
  </w:style>
  <w:style w:type="paragraph" w:styleId="Heading3">
    <w:name w:val="heading 3"/>
    <w:basedOn w:val="Normal"/>
    <w:next w:val="Normal"/>
    <w:link w:val="Heading3Char"/>
    <w:uiPriority w:val="99"/>
    <w:qFormat/>
    <w:rsid w:val="00494EF6"/>
    <w:pPr>
      <w:spacing w:before="200" w:line="271" w:lineRule="auto"/>
      <w:outlineLvl w:val="2"/>
    </w:pPr>
    <w:rPr>
      <w:rFonts w:ascii="Cambria" w:hAnsi="Cambria"/>
      <w:b/>
      <w:bCs/>
    </w:rPr>
  </w:style>
  <w:style w:type="paragraph" w:styleId="Heading4">
    <w:name w:val="heading 4"/>
    <w:basedOn w:val="Normal"/>
    <w:next w:val="Normal"/>
    <w:link w:val="Heading4Char"/>
    <w:uiPriority w:val="99"/>
    <w:qFormat/>
    <w:rsid w:val="00494EF6"/>
    <w:pPr>
      <w:spacing w:before="200"/>
      <w:outlineLvl w:val="3"/>
    </w:pPr>
    <w:rPr>
      <w:rFonts w:ascii="Cambria" w:hAnsi="Cambria"/>
      <w:b/>
      <w:bCs/>
      <w:i/>
      <w:iCs/>
    </w:rPr>
  </w:style>
  <w:style w:type="paragraph" w:styleId="Heading5">
    <w:name w:val="heading 5"/>
    <w:basedOn w:val="Normal"/>
    <w:next w:val="Normal"/>
    <w:link w:val="Heading5Char"/>
    <w:uiPriority w:val="99"/>
    <w:qFormat/>
    <w:rsid w:val="00494EF6"/>
    <w:pPr>
      <w:spacing w:before="200"/>
      <w:outlineLvl w:val="4"/>
    </w:pPr>
    <w:rPr>
      <w:rFonts w:ascii="Cambria" w:hAnsi="Cambria"/>
      <w:b/>
      <w:bCs/>
      <w:color w:val="7F7F7F"/>
    </w:rPr>
  </w:style>
  <w:style w:type="paragraph" w:styleId="Heading6">
    <w:name w:val="heading 6"/>
    <w:basedOn w:val="Normal"/>
    <w:next w:val="Normal"/>
    <w:link w:val="Heading6Char"/>
    <w:uiPriority w:val="99"/>
    <w:qFormat/>
    <w:rsid w:val="00494EF6"/>
    <w:pPr>
      <w:spacing w:line="271" w:lineRule="auto"/>
      <w:outlineLvl w:val="5"/>
    </w:pPr>
    <w:rPr>
      <w:rFonts w:ascii="Cambria" w:hAnsi="Cambria"/>
      <w:b/>
      <w:bCs/>
      <w:i/>
      <w:iCs/>
      <w:color w:val="7F7F7F"/>
    </w:rPr>
  </w:style>
  <w:style w:type="paragraph" w:styleId="Heading7">
    <w:name w:val="heading 7"/>
    <w:basedOn w:val="Normal"/>
    <w:next w:val="Normal"/>
    <w:link w:val="Heading7Char"/>
    <w:uiPriority w:val="99"/>
    <w:qFormat/>
    <w:rsid w:val="00494EF6"/>
    <w:pPr>
      <w:outlineLvl w:val="6"/>
    </w:pPr>
    <w:rPr>
      <w:rFonts w:ascii="Cambria" w:hAnsi="Cambria"/>
      <w:i/>
      <w:iCs/>
    </w:rPr>
  </w:style>
  <w:style w:type="paragraph" w:styleId="Heading8">
    <w:name w:val="heading 8"/>
    <w:basedOn w:val="Normal"/>
    <w:next w:val="Normal"/>
    <w:link w:val="Heading8Char"/>
    <w:uiPriority w:val="99"/>
    <w:qFormat/>
    <w:rsid w:val="00494EF6"/>
    <w:pPr>
      <w:outlineLvl w:val="7"/>
    </w:pPr>
    <w:rPr>
      <w:rFonts w:ascii="Cambria" w:hAnsi="Cambria"/>
    </w:rPr>
  </w:style>
  <w:style w:type="paragraph" w:styleId="Heading9">
    <w:name w:val="heading 9"/>
    <w:basedOn w:val="Normal"/>
    <w:next w:val="Normal"/>
    <w:link w:val="Heading9Char"/>
    <w:uiPriority w:val="99"/>
    <w:qFormat/>
    <w:rsid w:val="00494EF6"/>
    <w:pPr>
      <w:outlineLvl w:val="8"/>
    </w:pPr>
    <w:rPr>
      <w:rFonts w:ascii="Cambria" w:hAnsi="Cambria"/>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4EF6"/>
    <w:rPr>
      <w:rFonts w:ascii="Cambria" w:hAnsi="Cambria" w:cs="Times New Roman"/>
      <w:b/>
      <w:bCs/>
      <w:sz w:val="28"/>
      <w:szCs w:val="28"/>
    </w:rPr>
  </w:style>
  <w:style w:type="character" w:customStyle="1" w:styleId="Heading2Char">
    <w:name w:val="Heading 2 Char"/>
    <w:basedOn w:val="DefaultParagraphFont"/>
    <w:link w:val="Heading2"/>
    <w:uiPriority w:val="99"/>
    <w:semiHidden/>
    <w:locked/>
    <w:rsid w:val="00494EF6"/>
    <w:rPr>
      <w:rFonts w:ascii="Cambria" w:hAnsi="Cambria" w:cs="Times New Roman"/>
      <w:b/>
      <w:bCs/>
      <w:sz w:val="26"/>
      <w:szCs w:val="26"/>
    </w:rPr>
  </w:style>
  <w:style w:type="character" w:customStyle="1" w:styleId="Heading3Char">
    <w:name w:val="Heading 3 Char"/>
    <w:basedOn w:val="DefaultParagraphFont"/>
    <w:link w:val="Heading3"/>
    <w:uiPriority w:val="99"/>
    <w:locked/>
    <w:rsid w:val="00494EF6"/>
    <w:rPr>
      <w:rFonts w:ascii="Cambria" w:hAnsi="Cambria" w:cs="Times New Roman"/>
      <w:b/>
      <w:bCs/>
    </w:rPr>
  </w:style>
  <w:style w:type="character" w:customStyle="1" w:styleId="Heading4Char">
    <w:name w:val="Heading 4 Char"/>
    <w:basedOn w:val="DefaultParagraphFont"/>
    <w:link w:val="Heading4"/>
    <w:uiPriority w:val="99"/>
    <w:semiHidden/>
    <w:locked/>
    <w:rsid w:val="00494EF6"/>
    <w:rPr>
      <w:rFonts w:ascii="Cambria" w:hAnsi="Cambria" w:cs="Times New Roman"/>
      <w:b/>
      <w:bCs/>
      <w:i/>
      <w:iCs/>
    </w:rPr>
  </w:style>
  <w:style w:type="character" w:customStyle="1" w:styleId="Heading5Char">
    <w:name w:val="Heading 5 Char"/>
    <w:basedOn w:val="DefaultParagraphFont"/>
    <w:link w:val="Heading5"/>
    <w:uiPriority w:val="99"/>
    <w:semiHidden/>
    <w:locked/>
    <w:rsid w:val="00494EF6"/>
    <w:rPr>
      <w:rFonts w:ascii="Cambria" w:hAnsi="Cambria" w:cs="Times New Roman"/>
      <w:b/>
      <w:bCs/>
      <w:color w:val="7F7F7F"/>
    </w:rPr>
  </w:style>
  <w:style w:type="character" w:customStyle="1" w:styleId="Heading6Char">
    <w:name w:val="Heading 6 Char"/>
    <w:basedOn w:val="DefaultParagraphFont"/>
    <w:link w:val="Heading6"/>
    <w:uiPriority w:val="99"/>
    <w:semiHidden/>
    <w:locked/>
    <w:rsid w:val="00494EF6"/>
    <w:rPr>
      <w:rFonts w:ascii="Cambria" w:hAnsi="Cambria" w:cs="Times New Roman"/>
      <w:b/>
      <w:bCs/>
      <w:i/>
      <w:iCs/>
      <w:color w:val="7F7F7F"/>
    </w:rPr>
  </w:style>
  <w:style w:type="character" w:customStyle="1" w:styleId="Heading7Char">
    <w:name w:val="Heading 7 Char"/>
    <w:basedOn w:val="DefaultParagraphFont"/>
    <w:link w:val="Heading7"/>
    <w:uiPriority w:val="99"/>
    <w:semiHidden/>
    <w:locked/>
    <w:rsid w:val="00494EF6"/>
    <w:rPr>
      <w:rFonts w:ascii="Cambria" w:hAnsi="Cambria" w:cs="Times New Roman"/>
      <w:i/>
      <w:iCs/>
    </w:rPr>
  </w:style>
  <w:style w:type="character" w:customStyle="1" w:styleId="Heading8Char">
    <w:name w:val="Heading 8 Char"/>
    <w:basedOn w:val="DefaultParagraphFont"/>
    <w:link w:val="Heading8"/>
    <w:uiPriority w:val="99"/>
    <w:semiHidden/>
    <w:locked/>
    <w:rsid w:val="00494EF6"/>
    <w:rPr>
      <w:rFonts w:ascii="Cambria" w:hAnsi="Cambria" w:cs="Times New Roman"/>
      <w:sz w:val="20"/>
      <w:szCs w:val="20"/>
    </w:rPr>
  </w:style>
  <w:style w:type="character" w:customStyle="1" w:styleId="Heading9Char">
    <w:name w:val="Heading 9 Char"/>
    <w:basedOn w:val="DefaultParagraphFont"/>
    <w:link w:val="Heading9"/>
    <w:uiPriority w:val="99"/>
    <w:semiHidden/>
    <w:locked/>
    <w:rsid w:val="00494EF6"/>
    <w:rPr>
      <w:rFonts w:ascii="Cambria" w:hAnsi="Cambria" w:cs="Times New Roman"/>
      <w:i/>
      <w:iCs/>
      <w:spacing w:val="5"/>
      <w:sz w:val="20"/>
      <w:szCs w:val="20"/>
    </w:rPr>
  </w:style>
  <w:style w:type="paragraph" w:styleId="Title">
    <w:name w:val="Title"/>
    <w:basedOn w:val="Normal"/>
    <w:next w:val="Normal"/>
    <w:link w:val="TitleChar"/>
    <w:uiPriority w:val="99"/>
    <w:qFormat/>
    <w:rsid w:val="00494EF6"/>
    <w:pPr>
      <w:pBdr>
        <w:bottom w:val="single" w:sz="4" w:space="1" w:color="auto"/>
      </w:pBdr>
      <w:contextualSpacing/>
    </w:pPr>
    <w:rPr>
      <w:rFonts w:ascii="Cambria" w:hAnsi="Cambria"/>
      <w:spacing w:val="5"/>
      <w:sz w:val="52"/>
      <w:szCs w:val="52"/>
    </w:rPr>
  </w:style>
  <w:style w:type="character" w:customStyle="1" w:styleId="TitleChar">
    <w:name w:val="Title Char"/>
    <w:basedOn w:val="DefaultParagraphFont"/>
    <w:link w:val="Title"/>
    <w:uiPriority w:val="99"/>
    <w:locked/>
    <w:rsid w:val="00494EF6"/>
    <w:rPr>
      <w:rFonts w:ascii="Cambria" w:hAnsi="Cambria" w:cs="Times New Roman"/>
      <w:spacing w:val="5"/>
      <w:sz w:val="52"/>
      <w:szCs w:val="52"/>
    </w:rPr>
  </w:style>
  <w:style w:type="paragraph" w:styleId="Subtitle">
    <w:name w:val="Subtitle"/>
    <w:basedOn w:val="Normal"/>
    <w:next w:val="Normal"/>
    <w:link w:val="SubtitleChar"/>
    <w:uiPriority w:val="99"/>
    <w:qFormat/>
    <w:rsid w:val="00494EF6"/>
    <w:pPr>
      <w:spacing w:after="600"/>
    </w:pPr>
    <w:rPr>
      <w:rFonts w:ascii="Cambria" w:hAnsi="Cambria"/>
      <w:i/>
      <w:iCs/>
      <w:spacing w:val="13"/>
      <w:sz w:val="24"/>
      <w:szCs w:val="24"/>
    </w:rPr>
  </w:style>
  <w:style w:type="character" w:customStyle="1" w:styleId="SubtitleChar">
    <w:name w:val="Subtitle Char"/>
    <w:basedOn w:val="DefaultParagraphFont"/>
    <w:link w:val="Subtitle"/>
    <w:uiPriority w:val="99"/>
    <w:locked/>
    <w:rsid w:val="00494EF6"/>
    <w:rPr>
      <w:rFonts w:ascii="Cambria" w:hAnsi="Cambria" w:cs="Times New Roman"/>
      <w:i/>
      <w:iCs/>
      <w:spacing w:val="13"/>
      <w:sz w:val="24"/>
      <w:szCs w:val="24"/>
    </w:rPr>
  </w:style>
  <w:style w:type="character" w:styleId="Strong">
    <w:name w:val="Strong"/>
    <w:basedOn w:val="DefaultParagraphFont"/>
    <w:uiPriority w:val="22"/>
    <w:qFormat/>
    <w:rsid w:val="00494EF6"/>
    <w:rPr>
      <w:rFonts w:cs="Times New Roman"/>
      <w:b/>
    </w:rPr>
  </w:style>
  <w:style w:type="character" w:styleId="Emphasis">
    <w:name w:val="Emphasis"/>
    <w:basedOn w:val="DefaultParagraphFont"/>
    <w:uiPriority w:val="99"/>
    <w:qFormat/>
    <w:rsid w:val="00494EF6"/>
    <w:rPr>
      <w:rFonts w:cs="Times New Roman"/>
      <w:b/>
      <w:i/>
      <w:spacing w:val="10"/>
      <w:shd w:val="clear" w:color="auto" w:fill="auto"/>
    </w:rPr>
  </w:style>
  <w:style w:type="paragraph" w:styleId="NoSpacing">
    <w:name w:val="No Spacing"/>
    <w:basedOn w:val="Normal"/>
    <w:uiPriority w:val="99"/>
    <w:qFormat/>
    <w:rsid w:val="00494EF6"/>
  </w:style>
  <w:style w:type="paragraph" w:styleId="ListParagraph">
    <w:name w:val="List Paragraph"/>
    <w:basedOn w:val="Normal"/>
    <w:uiPriority w:val="99"/>
    <w:qFormat/>
    <w:rsid w:val="00494EF6"/>
    <w:pPr>
      <w:ind w:left="720"/>
      <w:contextualSpacing/>
    </w:pPr>
  </w:style>
  <w:style w:type="paragraph" w:styleId="Quote">
    <w:name w:val="Quote"/>
    <w:basedOn w:val="Normal"/>
    <w:next w:val="Normal"/>
    <w:link w:val="QuoteChar"/>
    <w:uiPriority w:val="99"/>
    <w:qFormat/>
    <w:rsid w:val="00494EF6"/>
    <w:pPr>
      <w:spacing w:before="200"/>
      <w:ind w:left="360" w:right="360"/>
    </w:pPr>
    <w:rPr>
      <w:i/>
      <w:iCs/>
    </w:rPr>
  </w:style>
  <w:style w:type="character" w:customStyle="1" w:styleId="QuoteChar">
    <w:name w:val="Quote Char"/>
    <w:basedOn w:val="DefaultParagraphFont"/>
    <w:link w:val="Quote"/>
    <w:uiPriority w:val="99"/>
    <w:locked/>
    <w:rsid w:val="00494EF6"/>
    <w:rPr>
      <w:rFonts w:cs="Times New Roman"/>
      <w:i/>
      <w:iCs/>
    </w:rPr>
  </w:style>
  <w:style w:type="paragraph" w:styleId="IntenseQuote">
    <w:name w:val="Intense Quote"/>
    <w:basedOn w:val="Normal"/>
    <w:next w:val="Normal"/>
    <w:link w:val="IntenseQuoteChar"/>
    <w:uiPriority w:val="99"/>
    <w:qFormat/>
    <w:rsid w:val="00494EF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99"/>
    <w:locked/>
    <w:rsid w:val="00494EF6"/>
    <w:rPr>
      <w:rFonts w:cs="Times New Roman"/>
      <w:b/>
      <w:bCs/>
      <w:i/>
      <w:iCs/>
    </w:rPr>
  </w:style>
  <w:style w:type="character" w:styleId="SubtleEmphasis">
    <w:name w:val="Subtle Emphasis"/>
    <w:basedOn w:val="DefaultParagraphFont"/>
    <w:uiPriority w:val="99"/>
    <w:qFormat/>
    <w:rsid w:val="00494EF6"/>
    <w:rPr>
      <w:rFonts w:cs="Times New Roman"/>
      <w:i/>
    </w:rPr>
  </w:style>
  <w:style w:type="character" w:styleId="IntenseEmphasis">
    <w:name w:val="Intense Emphasis"/>
    <w:basedOn w:val="DefaultParagraphFont"/>
    <w:uiPriority w:val="99"/>
    <w:qFormat/>
    <w:rsid w:val="00494EF6"/>
    <w:rPr>
      <w:rFonts w:cs="Times New Roman"/>
      <w:b/>
    </w:rPr>
  </w:style>
  <w:style w:type="character" w:styleId="SubtleReference">
    <w:name w:val="Subtle Reference"/>
    <w:basedOn w:val="DefaultParagraphFont"/>
    <w:uiPriority w:val="99"/>
    <w:qFormat/>
    <w:rsid w:val="00494EF6"/>
    <w:rPr>
      <w:rFonts w:cs="Times New Roman"/>
      <w:smallCaps/>
    </w:rPr>
  </w:style>
  <w:style w:type="character" w:styleId="IntenseReference">
    <w:name w:val="Intense Reference"/>
    <w:basedOn w:val="DefaultParagraphFont"/>
    <w:uiPriority w:val="99"/>
    <w:qFormat/>
    <w:rsid w:val="00494EF6"/>
    <w:rPr>
      <w:rFonts w:cs="Times New Roman"/>
      <w:smallCaps/>
      <w:spacing w:val="5"/>
      <w:u w:val="single"/>
    </w:rPr>
  </w:style>
  <w:style w:type="character" w:styleId="BookTitle">
    <w:name w:val="Book Title"/>
    <w:basedOn w:val="DefaultParagraphFont"/>
    <w:uiPriority w:val="99"/>
    <w:qFormat/>
    <w:rsid w:val="00494EF6"/>
    <w:rPr>
      <w:rFonts w:cs="Times New Roman"/>
      <w:i/>
      <w:smallCaps/>
      <w:spacing w:val="5"/>
    </w:rPr>
  </w:style>
  <w:style w:type="paragraph" w:styleId="TOCHeading">
    <w:name w:val="TOC Heading"/>
    <w:basedOn w:val="Heading1"/>
    <w:next w:val="Normal"/>
    <w:uiPriority w:val="99"/>
    <w:qFormat/>
    <w:rsid w:val="00494EF6"/>
    <w:pPr>
      <w:outlineLvl w:val="9"/>
    </w:pPr>
  </w:style>
  <w:style w:type="paragraph" w:styleId="BodyText">
    <w:name w:val="Body Text"/>
    <w:basedOn w:val="Normal"/>
    <w:link w:val="BodyTextChar"/>
    <w:uiPriority w:val="99"/>
    <w:rsid w:val="001059E5"/>
    <w:pPr>
      <w:tabs>
        <w:tab w:val="left" w:pos="2880"/>
      </w:tabs>
      <w:jc w:val="both"/>
    </w:pPr>
    <w:rPr>
      <w:sz w:val="24"/>
      <w:lang w:val="en-GB"/>
    </w:rPr>
  </w:style>
  <w:style w:type="character" w:customStyle="1" w:styleId="BodyTextChar">
    <w:name w:val="Body Text Char"/>
    <w:basedOn w:val="DefaultParagraphFont"/>
    <w:link w:val="BodyText"/>
    <w:uiPriority w:val="99"/>
    <w:locked/>
    <w:rsid w:val="001059E5"/>
    <w:rPr>
      <w:rFonts w:ascii="Times New Roman" w:hAnsi="Times New Roman" w:cs="Times New Roman"/>
      <w:sz w:val="20"/>
      <w:szCs w:val="20"/>
      <w:lang w:val="en-GB" w:bidi="ar-SA"/>
    </w:rPr>
  </w:style>
  <w:style w:type="paragraph" w:styleId="BodyTextIndent">
    <w:name w:val="Body Text Indent"/>
    <w:basedOn w:val="Normal"/>
    <w:link w:val="BodyTextIndentChar"/>
    <w:uiPriority w:val="99"/>
    <w:rsid w:val="001059E5"/>
    <w:pPr>
      <w:spacing w:before="60"/>
      <w:ind w:left="851" w:hanging="131"/>
      <w:jc w:val="both"/>
    </w:pPr>
    <w:rPr>
      <w:color w:val="0000FF"/>
      <w:sz w:val="22"/>
      <w:lang w:val="en-IE"/>
    </w:rPr>
  </w:style>
  <w:style w:type="character" w:customStyle="1" w:styleId="BodyTextIndentChar">
    <w:name w:val="Body Text Indent Char"/>
    <w:basedOn w:val="DefaultParagraphFont"/>
    <w:link w:val="BodyTextIndent"/>
    <w:uiPriority w:val="99"/>
    <w:locked/>
    <w:rsid w:val="001059E5"/>
    <w:rPr>
      <w:rFonts w:ascii="Times New Roman" w:hAnsi="Times New Roman" w:cs="Times New Roman"/>
      <w:color w:val="0000FF"/>
      <w:sz w:val="20"/>
      <w:szCs w:val="20"/>
      <w:lang w:val="en-IE" w:bidi="ar-SA"/>
    </w:rPr>
  </w:style>
  <w:style w:type="paragraph" w:styleId="BalloonText">
    <w:name w:val="Balloon Text"/>
    <w:basedOn w:val="Normal"/>
    <w:link w:val="BalloonTextChar"/>
    <w:uiPriority w:val="99"/>
    <w:semiHidden/>
    <w:rsid w:val="001059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59E5"/>
    <w:rPr>
      <w:rFonts w:ascii="Tahoma" w:hAnsi="Tahoma" w:cs="Tahoma"/>
      <w:sz w:val="16"/>
      <w:szCs w:val="16"/>
      <w:lang w:bidi="ar-SA"/>
    </w:rPr>
  </w:style>
  <w:style w:type="paragraph" w:styleId="Revision">
    <w:name w:val="Revision"/>
    <w:hidden/>
    <w:uiPriority w:val="99"/>
    <w:semiHidden/>
    <w:rsid w:val="000A23C1"/>
    <w:rPr>
      <w:rFonts w:ascii="Times New Roman" w:eastAsia="Times New Roman" w:hAnsi="Times New Roman"/>
      <w:sz w:val="20"/>
      <w:szCs w:val="20"/>
      <w:lang w:val="en-US" w:eastAsia="en-US"/>
    </w:rPr>
  </w:style>
  <w:style w:type="paragraph" w:customStyle="1" w:styleId="Default">
    <w:name w:val="Default"/>
    <w:rsid w:val="00D4292D"/>
    <w:pPr>
      <w:autoSpaceDE w:val="0"/>
      <w:autoSpaceDN w:val="0"/>
      <w:adjustRightInd w:val="0"/>
    </w:pPr>
    <w:rPr>
      <w:rFonts w:cs="Calibri"/>
      <w:color w:val="000000"/>
      <w:sz w:val="24"/>
      <w:szCs w:val="24"/>
    </w:rPr>
  </w:style>
  <w:style w:type="character" w:styleId="Hyperlink">
    <w:name w:val="Hyperlink"/>
    <w:uiPriority w:val="99"/>
    <w:unhideWhenUsed/>
    <w:locked/>
    <w:rsid w:val="00203AA8"/>
    <w:rPr>
      <w:color w:val="0563C1"/>
      <w:u w:val="single"/>
    </w:rPr>
  </w:style>
  <w:style w:type="paragraph" w:styleId="Header">
    <w:name w:val="header"/>
    <w:basedOn w:val="Normal"/>
    <w:link w:val="HeaderChar"/>
    <w:uiPriority w:val="99"/>
    <w:unhideWhenUsed/>
    <w:locked/>
    <w:rsid w:val="00EC223D"/>
    <w:pPr>
      <w:tabs>
        <w:tab w:val="center" w:pos="4513"/>
        <w:tab w:val="right" w:pos="9026"/>
      </w:tabs>
    </w:pPr>
  </w:style>
  <w:style w:type="character" w:customStyle="1" w:styleId="HeaderChar">
    <w:name w:val="Header Char"/>
    <w:basedOn w:val="DefaultParagraphFont"/>
    <w:link w:val="Header"/>
    <w:uiPriority w:val="99"/>
    <w:rsid w:val="00EC223D"/>
    <w:rPr>
      <w:rFonts w:ascii="Times New Roman" w:eastAsia="Times New Roman" w:hAnsi="Times New Roman"/>
      <w:sz w:val="20"/>
      <w:szCs w:val="20"/>
      <w:lang w:val="en-US" w:eastAsia="en-US"/>
    </w:rPr>
  </w:style>
  <w:style w:type="paragraph" w:styleId="Footer">
    <w:name w:val="footer"/>
    <w:basedOn w:val="Normal"/>
    <w:link w:val="FooterChar"/>
    <w:uiPriority w:val="99"/>
    <w:unhideWhenUsed/>
    <w:locked/>
    <w:rsid w:val="00EC223D"/>
    <w:pPr>
      <w:tabs>
        <w:tab w:val="center" w:pos="4513"/>
        <w:tab w:val="right" w:pos="9026"/>
      </w:tabs>
    </w:pPr>
  </w:style>
  <w:style w:type="character" w:customStyle="1" w:styleId="FooterChar">
    <w:name w:val="Footer Char"/>
    <w:basedOn w:val="DefaultParagraphFont"/>
    <w:link w:val="Footer"/>
    <w:uiPriority w:val="99"/>
    <w:rsid w:val="00EC223D"/>
    <w:rPr>
      <w:rFonts w:ascii="Times New Roman" w:eastAsia="Times New Roman" w:hAnsi="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85399">
      <w:bodyDiv w:val="1"/>
      <w:marLeft w:val="0"/>
      <w:marRight w:val="0"/>
      <w:marTop w:val="0"/>
      <w:marBottom w:val="0"/>
      <w:divBdr>
        <w:top w:val="none" w:sz="0" w:space="0" w:color="auto"/>
        <w:left w:val="none" w:sz="0" w:space="0" w:color="auto"/>
        <w:bottom w:val="none" w:sz="0" w:space="0" w:color="auto"/>
        <w:right w:val="none" w:sz="0" w:space="0" w:color="auto"/>
      </w:divBdr>
    </w:div>
    <w:div w:id="130465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itb.ie/homepage.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u4dubli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1268</Words>
  <Characters>7460</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ITB</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celesta mccann</dc:creator>
  <cp:keywords/>
  <dc:description/>
  <cp:lastModifiedBy>Woods, Deirdre</cp:lastModifiedBy>
  <cp:revision>2</cp:revision>
  <cp:lastPrinted>2017-06-15T11:49:00Z</cp:lastPrinted>
  <dcterms:created xsi:type="dcterms:W3CDTF">2017-09-27T09:03:00Z</dcterms:created>
  <dcterms:modified xsi:type="dcterms:W3CDTF">2017-09-27T09:03:00Z</dcterms:modified>
</cp:coreProperties>
</file>